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F16CE" w14:textId="49EB2443" w:rsidR="00AF2D3A" w:rsidRDefault="00AF2D3A" w:rsidP="00426C85">
      <w:pPr>
        <w:spacing w:line="276" w:lineRule="auto"/>
        <w:rPr>
          <w:b/>
          <w:bCs/>
        </w:rPr>
      </w:pPr>
    </w:p>
    <w:p w14:paraId="3F5F0E1F" w14:textId="77777777" w:rsidR="00AF2D3A" w:rsidRDefault="00AF2D3A" w:rsidP="00AF2D3A">
      <w:pPr>
        <w:spacing w:line="276" w:lineRule="auto"/>
        <w:jc w:val="center"/>
        <w:rPr>
          <w:b/>
          <w:bCs/>
        </w:rPr>
      </w:pPr>
    </w:p>
    <w:p w14:paraId="68AEE491" w14:textId="7777AC58" w:rsidR="00CC7884" w:rsidRDefault="00CC7884" w:rsidP="00AF2D3A">
      <w:pPr>
        <w:spacing w:line="276" w:lineRule="auto"/>
        <w:jc w:val="center"/>
        <w:rPr>
          <w:rFonts w:ascii="Verdana" w:hAnsi="Verdana"/>
          <w:b/>
          <w:bCs/>
          <w:sz w:val="20"/>
        </w:rPr>
      </w:pPr>
      <w:r w:rsidRPr="00CC7884">
        <w:rPr>
          <w:rFonts w:ascii="Verdana" w:hAnsi="Verdana"/>
          <w:b/>
          <w:bCs/>
          <w:sz w:val="20"/>
        </w:rPr>
        <w:t>LEKTORI</w:t>
      </w:r>
      <w:r w:rsidRPr="00CC7884">
        <w:rPr>
          <w:rFonts w:ascii="Verdana" w:hAnsi="Verdana" w:hint="eastAsia"/>
          <w:b/>
          <w:bCs/>
          <w:sz w:val="20"/>
        </w:rPr>
        <w:t>Ų</w:t>
      </w:r>
      <w:r w:rsidRPr="00CC7884">
        <w:rPr>
          <w:rFonts w:ascii="Verdana" w:hAnsi="Verdana"/>
          <w:b/>
          <w:bCs/>
          <w:sz w:val="20"/>
        </w:rPr>
        <w:t xml:space="preserve"> (MOKYM</w:t>
      </w:r>
      <w:r w:rsidRPr="00CC7884">
        <w:rPr>
          <w:rFonts w:ascii="Verdana" w:hAnsi="Verdana" w:hint="eastAsia"/>
          <w:b/>
          <w:bCs/>
          <w:sz w:val="20"/>
        </w:rPr>
        <w:t>Ų</w:t>
      </w:r>
      <w:r w:rsidRPr="00CC7884">
        <w:rPr>
          <w:rFonts w:ascii="Verdana" w:hAnsi="Verdana"/>
          <w:b/>
          <w:bCs/>
          <w:sz w:val="20"/>
        </w:rPr>
        <w:t>) PASLAUGOS VISUOMEN</w:t>
      </w:r>
      <w:r w:rsidRPr="00CC7884">
        <w:rPr>
          <w:rFonts w:ascii="Verdana" w:hAnsi="Verdana" w:hint="eastAsia"/>
          <w:b/>
          <w:bCs/>
          <w:sz w:val="20"/>
        </w:rPr>
        <w:t>Ė</w:t>
      </w:r>
      <w:r w:rsidRPr="00CC7884">
        <w:rPr>
          <w:rFonts w:ascii="Verdana" w:hAnsi="Verdana"/>
          <w:b/>
          <w:bCs/>
          <w:sz w:val="20"/>
        </w:rPr>
        <w:t xml:space="preserve">S SĄMONINGUMO </w:t>
      </w:r>
    </w:p>
    <w:p w14:paraId="02536ACE" w14:textId="055324FB" w:rsidR="00CC7884" w:rsidRDefault="00CC7884" w:rsidP="00AF2D3A">
      <w:pPr>
        <w:spacing w:line="276" w:lineRule="auto"/>
        <w:jc w:val="center"/>
        <w:rPr>
          <w:rFonts w:ascii="Verdana" w:hAnsi="Verdana"/>
          <w:b/>
          <w:bCs/>
          <w:sz w:val="20"/>
        </w:rPr>
      </w:pPr>
      <w:r>
        <w:rPr>
          <w:rFonts w:ascii="Verdana" w:hAnsi="Verdana"/>
          <w:b/>
          <w:bCs/>
          <w:sz w:val="20"/>
        </w:rPr>
        <w:t xml:space="preserve">RENGINIAMS </w:t>
      </w:r>
    </w:p>
    <w:p w14:paraId="7A3CB271" w14:textId="5E6DCCFB" w:rsidR="00AF2D3A" w:rsidRPr="00F956F6" w:rsidRDefault="000B0897" w:rsidP="00AF2D3A">
      <w:pPr>
        <w:spacing w:line="276" w:lineRule="auto"/>
        <w:jc w:val="center"/>
        <w:rPr>
          <w:rFonts w:ascii="Verdana" w:hAnsi="Verdana"/>
          <w:b/>
          <w:bCs/>
          <w:caps/>
          <w:sz w:val="20"/>
        </w:rPr>
      </w:pPr>
      <w:r w:rsidRPr="00F956F6">
        <w:rPr>
          <w:rFonts w:ascii="Verdana" w:hAnsi="Verdana"/>
          <w:b/>
          <w:bCs/>
          <w:caps/>
          <w:sz w:val="20"/>
        </w:rPr>
        <w:t>pirkimo</w:t>
      </w:r>
      <w:r w:rsidR="00CC7884">
        <w:rPr>
          <w:rFonts w:ascii="Verdana" w:hAnsi="Verdana"/>
          <w:b/>
          <w:bCs/>
          <w:caps/>
          <w:sz w:val="20"/>
        </w:rPr>
        <w:t xml:space="preserve"> </w:t>
      </w:r>
      <w:r w:rsidRPr="00F956F6">
        <w:rPr>
          <w:rFonts w:ascii="Verdana" w:hAnsi="Verdana"/>
          <w:b/>
          <w:bCs/>
          <w:caps/>
          <w:sz w:val="20"/>
        </w:rPr>
        <w:t>-</w:t>
      </w:r>
      <w:r w:rsidR="00CC7884">
        <w:rPr>
          <w:rFonts w:ascii="Verdana" w:hAnsi="Verdana"/>
          <w:b/>
          <w:bCs/>
          <w:caps/>
          <w:sz w:val="20"/>
        </w:rPr>
        <w:t xml:space="preserve"> </w:t>
      </w:r>
      <w:r w:rsidRPr="00F956F6">
        <w:rPr>
          <w:rFonts w:ascii="Verdana" w:hAnsi="Verdana"/>
          <w:b/>
          <w:bCs/>
          <w:caps/>
          <w:sz w:val="20"/>
        </w:rPr>
        <w:t xml:space="preserve">pardavimo sutartis </w:t>
      </w:r>
    </w:p>
    <w:p w14:paraId="69E4DE8A" w14:textId="77777777" w:rsidR="00AF2D3A" w:rsidRPr="00F956F6" w:rsidRDefault="00AF2D3A" w:rsidP="00AF2D3A">
      <w:pPr>
        <w:spacing w:line="276" w:lineRule="auto"/>
        <w:jc w:val="center"/>
        <w:rPr>
          <w:rFonts w:ascii="Verdana" w:hAnsi="Verdana"/>
          <w:b/>
          <w:bCs/>
          <w:caps/>
          <w:sz w:val="20"/>
        </w:rPr>
      </w:pPr>
    </w:p>
    <w:p w14:paraId="7D6EC043" w14:textId="29EFA6F5" w:rsidR="00027B83" w:rsidRPr="00F956F6" w:rsidRDefault="000B0897" w:rsidP="00AF2D3A">
      <w:pPr>
        <w:spacing w:line="276" w:lineRule="auto"/>
        <w:jc w:val="center"/>
        <w:rPr>
          <w:rFonts w:ascii="Verdana" w:hAnsi="Verdana"/>
          <w:bCs/>
          <w:caps/>
          <w:sz w:val="20"/>
        </w:rPr>
      </w:pPr>
      <w:r w:rsidRPr="00F956F6">
        <w:rPr>
          <w:rFonts w:ascii="Verdana" w:hAnsi="Verdana"/>
          <w:b/>
          <w:bCs/>
          <w:caps/>
          <w:sz w:val="20"/>
        </w:rPr>
        <w:t>Specialiosios sąlygos</w:t>
      </w:r>
    </w:p>
    <w:p w14:paraId="13C1E666" w14:textId="77777777" w:rsidR="00027B83" w:rsidRPr="00F956F6" w:rsidRDefault="00027B83">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F2D3A" w:rsidRPr="00F956F6" w14:paraId="63E23757" w14:textId="77777777" w:rsidTr="00AF2D3A">
        <w:tc>
          <w:tcPr>
            <w:tcW w:w="2448" w:type="dxa"/>
          </w:tcPr>
          <w:p w14:paraId="10B086A3" w14:textId="77777777" w:rsidR="00027B83" w:rsidRPr="00F956F6" w:rsidRDefault="000B0897">
            <w:pPr>
              <w:jc w:val="both"/>
              <w:rPr>
                <w:rFonts w:ascii="Verdana" w:hAnsi="Verdana"/>
                <w:b/>
                <w:kern w:val="2"/>
                <w:sz w:val="20"/>
              </w:rPr>
            </w:pPr>
            <w:r w:rsidRPr="00F956F6">
              <w:rPr>
                <w:rFonts w:ascii="Verdana" w:hAnsi="Verdana"/>
                <w:b/>
                <w:kern w:val="2"/>
                <w:sz w:val="20"/>
              </w:rPr>
              <w:t>Sutarties pavadinimas</w:t>
            </w:r>
          </w:p>
        </w:tc>
        <w:tc>
          <w:tcPr>
            <w:tcW w:w="7110" w:type="dxa"/>
            <w:gridSpan w:val="3"/>
            <w:tcBorders>
              <w:bottom w:val="single" w:sz="4" w:space="0" w:color="auto"/>
            </w:tcBorders>
          </w:tcPr>
          <w:p w14:paraId="5F29DBCD" w14:textId="64182BA5" w:rsidR="00027B83" w:rsidRPr="00F956F6" w:rsidRDefault="00CB74C8">
            <w:pPr>
              <w:jc w:val="both"/>
              <w:rPr>
                <w:rFonts w:ascii="Verdana" w:hAnsi="Verdana"/>
                <w:kern w:val="2"/>
                <w:sz w:val="20"/>
              </w:rPr>
            </w:pPr>
            <w:r w:rsidRPr="00CB74C8">
              <w:rPr>
                <w:rFonts w:ascii="Verdana" w:hAnsi="Verdana"/>
                <w:b/>
                <w:bCs/>
                <w:kern w:val="2"/>
                <w:sz w:val="20"/>
              </w:rPr>
              <w:t>Lektori</w:t>
            </w:r>
            <w:r w:rsidRPr="00CB74C8">
              <w:rPr>
                <w:rFonts w:ascii="Verdana" w:hAnsi="Verdana" w:hint="eastAsia"/>
                <w:b/>
                <w:bCs/>
                <w:kern w:val="2"/>
                <w:sz w:val="20"/>
              </w:rPr>
              <w:t>ų</w:t>
            </w:r>
            <w:r w:rsidRPr="00CB74C8">
              <w:rPr>
                <w:rFonts w:ascii="Verdana" w:hAnsi="Verdana"/>
                <w:b/>
                <w:bCs/>
                <w:kern w:val="2"/>
                <w:sz w:val="20"/>
              </w:rPr>
              <w:t xml:space="preserve"> (mokym</w:t>
            </w:r>
            <w:r w:rsidRPr="00CB74C8">
              <w:rPr>
                <w:rFonts w:ascii="Verdana" w:hAnsi="Verdana" w:hint="eastAsia"/>
                <w:b/>
                <w:bCs/>
                <w:kern w:val="2"/>
                <w:sz w:val="20"/>
              </w:rPr>
              <w:t>ų</w:t>
            </w:r>
            <w:r w:rsidRPr="00CB74C8">
              <w:rPr>
                <w:rFonts w:ascii="Verdana" w:hAnsi="Verdana"/>
                <w:b/>
                <w:bCs/>
                <w:kern w:val="2"/>
                <w:sz w:val="20"/>
              </w:rPr>
              <w:t>) paslaugos visuomen</w:t>
            </w:r>
            <w:r w:rsidRPr="00CB74C8">
              <w:rPr>
                <w:rFonts w:ascii="Verdana" w:hAnsi="Verdana" w:hint="eastAsia"/>
                <w:b/>
                <w:bCs/>
                <w:kern w:val="2"/>
                <w:sz w:val="20"/>
              </w:rPr>
              <w:t>ė</w:t>
            </w:r>
            <w:r w:rsidRPr="00CB74C8">
              <w:rPr>
                <w:rFonts w:ascii="Verdana" w:hAnsi="Verdana"/>
                <w:b/>
                <w:bCs/>
                <w:kern w:val="2"/>
                <w:sz w:val="20"/>
              </w:rPr>
              <w:t>s s</w:t>
            </w:r>
            <w:r>
              <w:rPr>
                <w:rFonts w:ascii="Verdana" w:hAnsi="Verdana"/>
                <w:b/>
                <w:bCs/>
                <w:kern w:val="2"/>
                <w:sz w:val="20"/>
              </w:rPr>
              <w:t>ą</w:t>
            </w:r>
            <w:r w:rsidRPr="00CB74C8">
              <w:rPr>
                <w:rFonts w:ascii="Verdana" w:hAnsi="Verdana"/>
                <w:b/>
                <w:bCs/>
                <w:kern w:val="2"/>
                <w:sz w:val="20"/>
              </w:rPr>
              <w:t>moningumo renginiams</w:t>
            </w:r>
            <w:r w:rsidR="00426C85" w:rsidRPr="00426C85">
              <w:rPr>
                <w:rFonts w:ascii="Verdana" w:hAnsi="Verdana"/>
                <w:b/>
                <w:bCs/>
                <w:kern w:val="2"/>
                <w:sz w:val="20"/>
              </w:rPr>
              <w:t xml:space="preserve"> </w:t>
            </w:r>
          </w:p>
        </w:tc>
      </w:tr>
      <w:tr w:rsidR="00AF2D3A" w:rsidRPr="00F956F6" w14:paraId="6E42CC99" w14:textId="77777777" w:rsidTr="00AF2D3A">
        <w:tc>
          <w:tcPr>
            <w:tcW w:w="2448" w:type="dxa"/>
          </w:tcPr>
          <w:p w14:paraId="7871E5B6" w14:textId="77777777" w:rsidR="00027B83" w:rsidRPr="00F956F6" w:rsidRDefault="000B0897">
            <w:pPr>
              <w:jc w:val="both"/>
              <w:rPr>
                <w:rFonts w:ascii="Verdana" w:hAnsi="Verdana"/>
                <w:b/>
                <w:kern w:val="2"/>
                <w:sz w:val="20"/>
              </w:rPr>
            </w:pPr>
            <w:r w:rsidRPr="00F956F6">
              <w:rPr>
                <w:rFonts w:ascii="Verdana" w:hAnsi="Verdana"/>
                <w:b/>
                <w:kern w:val="2"/>
                <w:sz w:val="20"/>
              </w:rPr>
              <w:t>Sutarties data</w:t>
            </w:r>
          </w:p>
        </w:tc>
        <w:tc>
          <w:tcPr>
            <w:tcW w:w="2177" w:type="dxa"/>
            <w:tcBorders>
              <w:top w:val="single" w:sz="4" w:space="0" w:color="auto"/>
            </w:tcBorders>
          </w:tcPr>
          <w:p w14:paraId="4486608B" w14:textId="77777777" w:rsidR="00027B83" w:rsidRPr="00F956F6" w:rsidRDefault="00027B83">
            <w:pPr>
              <w:jc w:val="both"/>
              <w:rPr>
                <w:rFonts w:ascii="Verdana" w:hAnsi="Verdana"/>
                <w:kern w:val="2"/>
                <w:sz w:val="20"/>
              </w:rPr>
            </w:pPr>
          </w:p>
        </w:tc>
        <w:tc>
          <w:tcPr>
            <w:tcW w:w="2362" w:type="dxa"/>
            <w:tcBorders>
              <w:top w:val="single" w:sz="4" w:space="0" w:color="auto"/>
            </w:tcBorders>
          </w:tcPr>
          <w:p w14:paraId="72327DD9" w14:textId="77777777" w:rsidR="00027B83" w:rsidRPr="00F956F6" w:rsidRDefault="000B0897">
            <w:pPr>
              <w:jc w:val="both"/>
              <w:rPr>
                <w:rFonts w:ascii="Verdana" w:hAnsi="Verdana"/>
                <w:b/>
                <w:kern w:val="2"/>
                <w:sz w:val="20"/>
              </w:rPr>
            </w:pPr>
            <w:r w:rsidRPr="00F956F6">
              <w:rPr>
                <w:rFonts w:ascii="Verdana" w:hAnsi="Verdana"/>
                <w:b/>
                <w:kern w:val="2"/>
                <w:sz w:val="20"/>
              </w:rPr>
              <w:t>Sutarties numeris</w:t>
            </w:r>
          </w:p>
        </w:tc>
        <w:tc>
          <w:tcPr>
            <w:tcW w:w="2571" w:type="dxa"/>
            <w:tcBorders>
              <w:top w:val="single" w:sz="4" w:space="0" w:color="auto"/>
            </w:tcBorders>
          </w:tcPr>
          <w:p w14:paraId="1612E75E" w14:textId="77777777" w:rsidR="00027B83" w:rsidRPr="00F956F6" w:rsidRDefault="00027B83">
            <w:pPr>
              <w:jc w:val="both"/>
              <w:rPr>
                <w:rFonts w:ascii="Verdana" w:hAnsi="Verdana"/>
                <w:kern w:val="2"/>
                <w:sz w:val="20"/>
              </w:rPr>
            </w:pPr>
          </w:p>
        </w:tc>
      </w:tr>
    </w:tbl>
    <w:p w14:paraId="13B0066A" w14:textId="77777777" w:rsidR="00027B83" w:rsidRPr="00F956F6" w:rsidRDefault="00027B83">
      <w:pPr>
        <w:jc w:val="both"/>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F2D3A" w:rsidRPr="00F956F6" w14:paraId="19E1C35B" w14:textId="77777777" w:rsidTr="21B5A4C1">
        <w:tc>
          <w:tcPr>
            <w:tcW w:w="9558" w:type="dxa"/>
            <w:gridSpan w:val="3"/>
          </w:tcPr>
          <w:p w14:paraId="62F2DBA9" w14:textId="77777777" w:rsidR="00027B83" w:rsidRPr="00F956F6" w:rsidRDefault="000B0897">
            <w:pPr>
              <w:jc w:val="center"/>
              <w:rPr>
                <w:rFonts w:ascii="Verdana" w:hAnsi="Verdana"/>
                <w:b/>
                <w:kern w:val="2"/>
                <w:sz w:val="20"/>
              </w:rPr>
            </w:pPr>
            <w:r w:rsidRPr="00F956F6">
              <w:rPr>
                <w:rFonts w:ascii="Verdana" w:hAnsi="Verdana"/>
                <w:b/>
                <w:kern w:val="2"/>
                <w:sz w:val="20"/>
              </w:rPr>
              <w:t>1. SUTARTIES ŠALYS</w:t>
            </w:r>
          </w:p>
        </w:tc>
      </w:tr>
      <w:tr w:rsidR="00AF2D3A" w:rsidRPr="00F956F6" w14:paraId="6B2A0CF3" w14:textId="77777777" w:rsidTr="21B5A4C1">
        <w:tc>
          <w:tcPr>
            <w:tcW w:w="2808" w:type="dxa"/>
            <w:vMerge w:val="restart"/>
          </w:tcPr>
          <w:p w14:paraId="05102F30" w14:textId="77777777" w:rsidR="00D6194B" w:rsidRPr="00F956F6" w:rsidRDefault="00D6194B" w:rsidP="00D6194B">
            <w:pPr>
              <w:jc w:val="center"/>
              <w:rPr>
                <w:rFonts w:ascii="Verdana" w:hAnsi="Verdana"/>
                <w:b/>
                <w:kern w:val="2"/>
                <w:sz w:val="20"/>
              </w:rPr>
            </w:pPr>
          </w:p>
          <w:p w14:paraId="58EEEF98" w14:textId="77777777" w:rsidR="00D6194B" w:rsidRPr="00F956F6" w:rsidRDefault="00D6194B" w:rsidP="00D6194B">
            <w:pPr>
              <w:jc w:val="center"/>
              <w:rPr>
                <w:rFonts w:ascii="Verdana" w:hAnsi="Verdana"/>
                <w:b/>
                <w:kern w:val="2"/>
                <w:sz w:val="20"/>
              </w:rPr>
            </w:pPr>
          </w:p>
          <w:p w14:paraId="616A8C08" w14:textId="77777777" w:rsidR="00D6194B" w:rsidRPr="00F956F6" w:rsidRDefault="00D6194B" w:rsidP="00D6194B">
            <w:pPr>
              <w:jc w:val="center"/>
              <w:rPr>
                <w:rFonts w:ascii="Verdana" w:hAnsi="Verdana"/>
                <w:b/>
                <w:kern w:val="2"/>
                <w:sz w:val="20"/>
              </w:rPr>
            </w:pPr>
          </w:p>
          <w:p w14:paraId="4F8B0BBC" w14:textId="77777777" w:rsidR="00D6194B" w:rsidRPr="00F956F6" w:rsidRDefault="00D6194B" w:rsidP="00D6194B">
            <w:pPr>
              <w:rPr>
                <w:rFonts w:ascii="Verdana" w:hAnsi="Verdana"/>
                <w:b/>
                <w:kern w:val="2"/>
                <w:sz w:val="20"/>
              </w:rPr>
            </w:pPr>
          </w:p>
          <w:p w14:paraId="244E1CAA" w14:textId="77777777" w:rsidR="00D6194B" w:rsidRPr="00F956F6" w:rsidRDefault="00D6194B" w:rsidP="00D6194B">
            <w:pPr>
              <w:rPr>
                <w:rFonts w:ascii="Verdana" w:hAnsi="Verdana"/>
                <w:b/>
                <w:kern w:val="2"/>
                <w:sz w:val="20"/>
              </w:rPr>
            </w:pPr>
            <w:r w:rsidRPr="00F956F6">
              <w:rPr>
                <w:rFonts w:ascii="Verdana" w:hAnsi="Verdana"/>
                <w:b/>
                <w:kern w:val="2"/>
                <w:sz w:val="20"/>
              </w:rPr>
              <w:t>1.1. Pirkėjas</w:t>
            </w:r>
          </w:p>
        </w:tc>
        <w:tc>
          <w:tcPr>
            <w:tcW w:w="3240" w:type="dxa"/>
          </w:tcPr>
          <w:p w14:paraId="63AE78C7" w14:textId="77777777" w:rsidR="00D6194B" w:rsidRPr="00F956F6" w:rsidRDefault="00D6194B" w:rsidP="00D6194B">
            <w:pPr>
              <w:rPr>
                <w:rFonts w:ascii="Verdana" w:hAnsi="Verdana"/>
                <w:kern w:val="2"/>
                <w:sz w:val="20"/>
              </w:rPr>
            </w:pPr>
            <w:r w:rsidRPr="00F956F6">
              <w:rPr>
                <w:rFonts w:ascii="Verdana" w:hAnsi="Verdana"/>
                <w:kern w:val="2"/>
                <w:sz w:val="20"/>
              </w:rPr>
              <w:t>1.1.1. Pavadinimas</w:t>
            </w:r>
          </w:p>
        </w:tc>
        <w:tc>
          <w:tcPr>
            <w:tcW w:w="3510" w:type="dxa"/>
          </w:tcPr>
          <w:p w14:paraId="375C4E06" w14:textId="6D3A0ED7" w:rsidR="00D6194B" w:rsidRPr="00F956F6" w:rsidRDefault="00D6194B" w:rsidP="00096DD6">
            <w:pPr>
              <w:rPr>
                <w:rFonts w:ascii="Verdana" w:hAnsi="Verdana"/>
                <w:kern w:val="2"/>
                <w:sz w:val="20"/>
              </w:rPr>
            </w:pPr>
            <w:r w:rsidRPr="00F956F6">
              <w:rPr>
                <w:rFonts w:ascii="Verdana" w:hAnsi="Verdana"/>
                <w:sz w:val="20"/>
              </w:rPr>
              <w:t>Viešoji įstaiga Inovacijų agentūra</w:t>
            </w:r>
          </w:p>
        </w:tc>
      </w:tr>
      <w:tr w:rsidR="00AF2D3A" w:rsidRPr="00F956F6" w14:paraId="13ECEA06" w14:textId="77777777" w:rsidTr="21B5A4C1">
        <w:tc>
          <w:tcPr>
            <w:tcW w:w="2808" w:type="dxa"/>
            <w:vMerge/>
          </w:tcPr>
          <w:p w14:paraId="473FBF23" w14:textId="77777777" w:rsidR="00D6194B" w:rsidRPr="00F956F6" w:rsidRDefault="00D6194B" w:rsidP="00D6194B">
            <w:pPr>
              <w:rPr>
                <w:rFonts w:ascii="Verdana" w:hAnsi="Verdana"/>
                <w:kern w:val="2"/>
                <w:sz w:val="20"/>
              </w:rPr>
            </w:pPr>
          </w:p>
        </w:tc>
        <w:tc>
          <w:tcPr>
            <w:tcW w:w="3240" w:type="dxa"/>
          </w:tcPr>
          <w:p w14:paraId="73947B1A" w14:textId="77777777" w:rsidR="00D6194B" w:rsidRPr="00F956F6" w:rsidRDefault="00D6194B" w:rsidP="00D6194B">
            <w:pPr>
              <w:rPr>
                <w:rFonts w:ascii="Verdana" w:hAnsi="Verdana"/>
                <w:kern w:val="2"/>
                <w:sz w:val="20"/>
              </w:rPr>
            </w:pPr>
            <w:r w:rsidRPr="00F956F6">
              <w:rPr>
                <w:rFonts w:ascii="Verdana" w:hAnsi="Verdana"/>
                <w:kern w:val="2"/>
                <w:sz w:val="20"/>
              </w:rPr>
              <w:t>1.1.2. Juridinio asmens kodas</w:t>
            </w:r>
          </w:p>
        </w:tc>
        <w:tc>
          <w:tcPr>
            <w:tcW w:w="3510" w:type="dxa"/>
          </w:tcPr>
          <w:p w14:paraId="22438909" w14:textId="67584803" w:rsidR="00D6194B" w:rsidRPr="00F956F6" w:rsidRDefault="00D6194B" w:rsidP="00096DD6">
            <w:pPr>
              <w:rPr>
                <w:rFonts w:ascii="Verdana" w:hAnsi="Verdana"/>
                <w:kern w:val="2"/>
                <w:sz w:val="20"/>
              </w:rPr>
            </w:pPr>
            <w:r w:rsidRPr="00F956F6">
              <w:rPr>
                <w:rFonts w:ascii="Verdana" w:hAnsi="Verdana"/>
                <w:sz w:val="20"/>
              </w:rPr>
              <w:t>125447177</w:t>
            </w:r>
          </w:p>
        </w:tc>
      </w:tr>
      <w:tr w:rsidR="00AF2D3A" w:rsidRPr="00F956F6" w14:paraId="10000F31" w14:textId="77777777" w:rsidTr="21B5A4C1">
        <w:tc>
          <w:tcPr>
            <w:tcW w:w="2808" w:type="dxa"/>
            <w:vMerge/>
          </w:tcPr>
          <w:p w14:paraId="02DAB429" w14:textId="77777777" w:rsidR="00D6194B" w:rsidRPr="00F956F6" w:rsidRDefault="00D6194B" w:rsidP="00D6194B">
            <w:pPr>
              <w:rPr>
                <w:rFonts w:ascii="Verdana" w:hAnsi="Verdana"/>
                <w:kern w:val="2"/>
                <w:sz w:val="20"/>
              </w:rPr>
            </w:pPr>
          </w:p>
        </w:tc>
        <w:tc>
          <w:tcPr>
            <w:tcW w:w="3240" w:type="dxa"/>
          </w:tcPr>
          <w:p w14:paraId="1B3E436B" w14:textId="77777777" w:rsidR="00D6194B" w:rsidRPr="00F956F6" w:rsidRDefault="00D6194B" w:rsidP="00D6194B">
            <w:pPr>
              <w:rPr>
                <w:rFonts w:ascii="Verdana" w:hAnsi="Verdana"/>
                <w:kern w:val="2"/>
                <w:sz w:val="20"/>
              </w:rPr>
            </w:pPr>
            <w:r w:rsidRPr="00F956F6">
              <w:rPr>
                <w:rFonts w:ascii="Verdana" w:hAnsi="Verdana"/>
                <w:kern w:val="2"/>
                <w:sz w:val="20"/>
              </w:rPr>
              <w:t>1.1.3. Adresas</w:t>
            </w:r>
          </w:p>
        </w:tc>
        <w:tc>
          <w:tcPr>
            <w:tcW w:w="3510" w:type="dxa"/>
          </w:tcPr>
          <w:p w14:paraId="3EAD0E08" w14:textId="40CF894F" w:rsidR="00D6194B" w:rsidRPr="00F956F6" w:rsidRDefault="00D6194B" w:rsidP="00096DD6">
            <w:pPr>
              <w:rPr>
                <w:rFonts w:ascii="Verdana" w:hAnsi="Verdana"/>
                <w:kern w:val="2"/>
                <w:sz w:val="20"/>
              </w:rPr>
            </w:pPr>
            <w:r w:rsidRPr="00F956F6">
              <w:rPr>
                <w:rFonts w:ascii="Verdana" w:hAnsi="Verdana"/>
                <w:sz w:val="20"/>
              </w:rPr>
              <w:t>Balčikonio g. 3, 08247 Vilnius</w:t>
            </w:r>
          </w:p>
        </w:tc>
      </w:tr>
      <w:tr w:rsidR="00AF2D3A" w:rsidRPr="00F956F6" w14:paraId="1BCFF253" w14:textId="77777777" w:rsidTr="21B5A4C1">
        <w:tc>
          <w:tcPr>
            <w:tcW w:w="2808" w:type="dxa"/>
            <w:vMerge/>
          </w:tcPr>
          <w:p w14:paraId="6D538CCF" w14:textId="77777777" w:rsidR="00D6194B" w:rsidRPr="00F956F6" w:rsidRDefault="00D6194B" w:rsidP="00D6194B">
            <w:pPr>
              <w:rPr>
                <w:rFonts w:ascii="Verdana" w:hAnsi="Verdana"/>
                <w:kern w:val="2"/>
                <w:sz w:val="20"/>
              </w:rPr>
            </w:pPr>
          </w:p>
        </w:tc>
        <w:tc>
          <w:tcPr>
            <w:tcW w:w="3240" w:type="dxa"/>
          </w:tcPr>
          <w:p w14:paraId="394DE260" w14:textId="77777777" w:rsidR="00D6194B" w:rsidRPr="00F956F6" w:rsidRDefault="00D6194B" w:rsidP="00D6194B">
            <w:pPr>
              <w:rPr>
                <w:rFonts w:ascii="Verdana" w:hAnsi="Verdana"/>
                <w:kern w:val="2"/>
                <w:sz w:val="20"/>
              </w:rPr>
            </w:pPr>
            <w:r w:rsidRPr="00F956F6">
              <w:rPr>
                <w:rFonts w:ascii="Verdana" w:hAnsi="Verdana"/>
                <w:kern w:val="2"/>
                <w:sz w:val="20"/>
              </w:rPr>
              <w:t>1.1.4. PVM mokėtojo kodas</w:t>
            </w:r>
          </w:p>
        </w:tc>
        <w:tc>
          <w:tcPr>
            <w:tcW w:w="3510" w:type="dxa"/>
          </w:tcPr>
          <w:p w14:paraId="7BF25C68" w14:textId="74D37CF4" w:rsidR="00D6194B" w:rsidRPr="00F956F6" w:rsidRDefault="00D6194B" w:rsidP="00096DD6">
            <w:pPr>
              <w:rPr>
                <w:rFonts w:ascii="Verdana" w:hAnsi="Verdana"/>
                <w:kern w:val="2"/>
                <w:sz w:val="20"/>
              </w:rPr>
            </w:pPr>
            <w:r w:rsidRPr="00F956F6">
              <w:rPr>
                <w:rFonts w:ascii="Verdana" w:hAnsi="Verdana"/>
                <w:sz w:val="20"/>
              </w:rPr>
              <w:t>Nėra PVM mokėtojas</w:t>
            </w:r>
          </w:p>
        </w:tc>
      </w:tr>
      <w:tr w:rsidR="00AF2D3A" w:rsidRPr="00F956F6" w14:paraId="00BB1DB9" w14:textId="77777777" w:rsidTr="21B5A4C1">
        <w:tc>
          <w:tcPr>
            <w:tcW w:w="2808" w:type="dxa"/>
            <w:vMerge/>
          </w:tcPr>
          <w:p w14:paraId="13902D67" w14:textId="77777777" w:rsidR="00D6194B" w:rsidRPr="00F956F6" w:rsidRDefault="00D6194B" w:rsidP="00D6194B">
            <w:pPr>
              <w:rPr>
                <w:rFonts w:ascii="Verdana" w:hAnsi="Verdana"/>
                <w:kern w:val="2"/>
                <w:sz w:val="20"/>
              </w:rPr>
            </w:pPr>
          </w:p>
        </w:tc>
        <w:tc>
          <w:tcPr>
            <w:tcW w:w="3240" w:type="dxa"/>
          </w:tcPr>
          <w:p w14:paraId="1D2A7454" w14:textId="77777777" w:rsidR="00D6194B" w:rsidRPr="00F956F6" w:rsidRDefault="00D6194B" w:rsidP="00D6194B">
            <w:pPr>
              <w:rPr>
                <w:rFonts w:ascii="Verdana" w:hAnsi="Verdana"/>
                <w:kern w:val="2"/>
                <w:sz w:val="20"/>
              </w:rPr>
            </w:pPr>
            <w:r w:rsidRPr="00F956F6">
              <w:rPr>
                <w:rFonts w:ascii="Verdana" w:hAnsi="Verdana"/>
                <w:kern w:val="2"/>
                <w:sz w:val="20"/>
              </w:rPr>
              <w:t>1.1.5. Atsiskaitomoji sąskaita</w:t>
            </w:r>
          </w:p>
        </w:tc>
        <w:tc>
          <w:tcPr>
            <w:tcW w:w="3510" w:type="dxa"/>
          </w:tcPr>
          <w:p w14:paraId="00BD7EEE" w14:textId="706D9400" w:rsidR="00D6194B" w:rsidRPr="00F956F6" w:rsidRDefault="00D6194B" w:rsidP="00096DD6">
            <w:pPr>
              <w:rPr>
                <w:rFonts w:ascii="Verdana" w:hAnsi="Verdana"/>
                <w:kern w:val="2"/>
                <w:sz w:val="20"/>
              </w:rPr>
            </w:pPr>
            <w:r w:rsidRPr="00F956F6">
              <w:rPr>
                <w:rFonts w:ascii="Verdana" w:hAnsi="Verdana"/>
                <w:kern w:val="2"/>
                <w:sz w:val="20"/>
              </w:rPr>
              <w:t>LT34 7044 0600 0729 1073</w:t>
            </w:r>
          </w:p>
        </w:tc>
      </w:tr>
      <w:tr w:rsidR="00AF2D3A" w:rsidRPr="00F956F6" w14:paraId="703267E3" w14:textId="77777777" w:rsidTr="21B5A4C1">
        <w:tc>
          <w:tcPr>
            <w:tcW w:w="2808" w:type="dxa"/>
            <w:vMerge/>
          </w:tcPr>
          <w:p w14:paraId="256FEA99" w14:textId="77777777" w:rsidR="00D6194B" w:rsidRPr="00F956F6" w:rsidRDefault="00D6194B" w:rsidP="00D6194B">
            <w:pPr>
              <w:rPr>
                <w:rFonts w:ascii="Verdana" w:hAnsi="Verdana"/>
                <w:kern w:val="2"/>
                <w:sz w:val="20"/>
              </w:rPr>
            </w:pPr>
          </w:p>
        </w:tc>
        <w:tc>
          <w:tcPr>
            <w:tcW w:w="3240" w:type="dxa"/>
          </w:tcPr>
          <w:p w14:paraId="5187AAE2" w14:textId="77777777" w:rsidR="00D6194B" w:rsidRPr="00F956F6" w:rsidRDefault="00D6194B" w:rsidP="00D6194B">
            <w:pPr>
              <w:rPr>
                <w:rFonts w:ascii="Verdana" w:hAnsi="Verdana"/>
                <w:kern w:val="2"/>
                <w:sz w:val="20"/>
              </w:rPr>
            </w:pPr>
            <w:r w:rsidRPr="00F956F6">
              <w:rPr>
                <w:rFonts w:ascii="Verdana" w:hAnsi="Verdana"/>
                <w:kern w:val="2"/>
                <w:sz w:val="20"/>
              </w:rPr>
              <w:t>1.1.6. Bankas, banko kodas</w:t>
            </w:r>
          </w:p>
        </w:tc>
        <w:tc>
          <w:tcPr>
            <w:tcW w:w="3510" w:type="dxa"/>
          </w:tcPr>
          <w:p w14:paraId="5CB3939A" w14:textId="36D3AB7A" w:rsidR="00D6194B" w:rsidRPr="00F956F6" w:rsidRDefault="00D6194B" w:rsidP="00096DD6">
            <w:pPr>
              <w:rPr>
                <w:rFonts w:ascii="Verdana" w:hAnsi="Verdana"/>
                <w:kern w:val="2"/>
                <w:sz w:val="20"/>
              </w:rPr>
            </w:pPr>
            <w:r w:rsidRPr="00F956F6">
              <w:rPr>
                <w:rFonts w:ascii="Verdana" w:hAnsi="Verdana"/>
                <w:kern w:val="2"/>
                <w:sz w:val="20"/>
              </w:rPr>
              <w:t>AB SEB bankas, 70440</w:t>
            </w:r>
          </w:p>
        </w:tc>
      </w:tr>
      <w:tr w:rsidR="00AF2D3A" w:rsidRPr="00F956F6" w14:paraId="57A556C7" w14:textId="77777777" w:rsidTr="21B5A4C1">
        <w:tc>
          <w:tcPr>
            <w:tcW w:w="2808" w:type="dxa"/>
            <w:vMerge/>
          </w:tcPr>
          <w:p w14:paraId="58C873B6" w14:textId="77777777" w:rsidR="00D6194B" w:rsidRPr="00F956F6" w:rsidRDefault="00D6194B" w:rsidP="00D6194B">
            <w:pPr>
              <w:rPr>
                <w:rFonts w:ascii="Verdana" w:hAnsi="Verdana"/>
                <w:kern w:val="2"/>
                <w:sz w:val="20"/>
              </w:rPr>
            </w:pPr>
          </w:p>
        </w:tc>
        <w:tc>
          <w:tcPr>
            <w:tcW w:w="3240" w:type="dxa"/>
          </w:tcPr>
          <w:p w14:paraId="1D0BFDE3" w14:textId="77777777" w:rsidR="00D6194B" w:rsidRPr="00F956F6" w:rsidRDefault="00D6194B" w:rsidP="00D6194B">
            <w:pPr>
              <w:rPr>
                <w:rFonts w:ascii="Verdana" w:hAnsi="Verdana"/>
                <w:kern w:val="2"/>
                <w:sz w:val="20"/>
              </w:rPr>
            </w:pPr>
            <w:r w:rsidRPr="00F956F6">
              <w:rPr>
                <w:rFonts w:ascii="Verdana" w:hAnsi="Verdana"/>
                <w:kern w:val="2"/>
                <w:sz w:val="20"/>
              </w:rPr>
              <w:t>1.1.7. Telefonas</w:t>
            </w:r>
          </w:p>
        </w:tc>
        <w:tc>
          <w:tcPr>
            <w:tcW w:w="3510" w:type="dxa"/>
          </w:tcPr>
          <w:p w14:paraId="7017AF19" w14:textId="71663B50" w:rsidR="00D6194B" w:rsidRPr="00F956F6" w:rsidRDefault="00D6194B" w:rsidP="00096DD6">
            <w:pPr>
              <w:rPr>
                <w:rFonts w:ascii="Verdana" w:hAnsi="Verdana"/>
                <w:kern w:val="2"/>
                <w:sz w:val="20"/>
              </w:rPr>
            </w:pPr>
            <w:r w:rsidRPr="00F956F6">
              <w:rPr>
                <w:rFonts w:ascii="Verdana" w:hAnsi="Verdana"/>
                <w:kern w:val="2"/>
                <w:sz w:val="20"/>
              </w:rPr>
              <w:t>+370 700 77 055</w:t>
            </w:r>
          </w:p>
        </w:tc>
      </w:tr>
      <w:tr w:rsidR="00AF2D3A" w:rsidRPr="00F956F6" w14:paraId="090C6562" w14:textId="77777777" w:rsidTr="21B5A4C1">
        <w:tc>
          <w:tcPr>
            <w:tcW w:w="2808" w:type="dxa"/>
            <w:vMerge/>
          </w:tcPr>
          <w:p w14:paraId="7CFF0481" w14:textId="77777777" w:rsidR="00D6194B" w:rsidRPr="00F956F6" w:rsidRDefault="00D6194B" w:rsidP="00D6194B">
            <w:pPr>
              <w:rPr>
                <w:rFonts w:ascii="Verdana" w:hAnsi="Verdana"/>
                <w:kern w:val="2"/>
                <w:sz w:val="20"/>
              </w:rPr>
            </w:pPr>
          </w:p>
        </w:tc>
        <w:tc>
          <w:tcPr>
            <w:tcW w:w="3240" w:type="dxa"/>
          </w:tcPr>
          <w:p w14:paraId="5E5CBE80" w14:textId="77777777" w:rsidR="00D6194B" w:rsidRPr="00F956F6" w:rsidRDefault="00D6194B" w:rsidP="00D6194B">
            <w:pPr>
              <w:rPr>
                <w:rFonts w:ascii="Verdana" w:hAnsi="Verdana"/>
                <w:kern w:val="2"/>
                <w:sz w:val="20"/>
              </w:rPr>
            </w:pPr>
            <w:r w:rsidRPr="00F956F6">
              <w:rPr>
                <w:rFonts w:ascii="Verdana" w:hAnsi="Verdana"/>
                <w:kern w:val="2"/>
                <w:sz w:val="20"/>
              </w:rPr>
              <w:t>1.1.8. El. paštas</w:t>
            </w:r>
          </w:p>
        </w:tc>
        <w:tc>
          <w:tcPr>
            <w:tcW w:w="3510" w:type="dxa"/>
          </w:tcPr>
          <w:p w14:paraId="2705153C" w14:textId="79FE5DA7" w:rsidR="00D6194B" w:rsidRPr="00F956F6" w:rsidRDefault="00D6194B" w:rsidP="21B5A4C1">
            <w:pPr>
              <w:rPr>
                <w:rFonts w:ascii="Verdana" w:hAnsi="Verdana"/>
                <w:kern w:val="2"/>
                <w:sz w:val="20"/>
              </w:rPr>
            </w:pPr>
            <w:r w:rsidRPr="21B5A4C1">
              <w:rPr>
                <w:rFonts w:ascii="Verdana" w:hAnsi="Verdana"/>
                <w:kern w:val="2"/>
                <w:sz w:val="20"/>
              </w:rPr>
              <w:t>info@inovacijuagentura.lt</w:t>
            </w:r>
          </w:p>
        </w:tc>
      </w:tr>
      <w:tr w:rsidR="00AF2D3A" w:rsidRPr="00F956F6" w14:paraId="0E742AF2" w14:textId="77777777" w:rsidTr="21B5A4C1">
        <w:tc>
          <w:tcPr>
            <w:tcW w:w="2808" w:type="dxa"/>
            <w:vMerge/>
          </w:tcPr>
          <w:p w14:paraId="3B9A1820" w14:textId="77777777" w:rsidR="00D6194B" w:rsidRPr="00F956F6" w:rsidRDefault="00D6194B" w:rsidP="00D6194B">
            <w:pPr>
              <w:rPr>
                <w:rFonts w:ascii="Verdana" w:hAnsi="Verdana"/>
                <w:kern w:val="2"/>
                <w:sz w:val="20"/>
              </w:rPr>
            </w:pPr>
          </w:p>
        </w:tc>
        <w:tc>
          <w:tcPr>
            <w:tcW w:w="3240" w:type="dxa"/>
          </w:tcPr>
          <w:p w14:paraId="219C4DF5" w14:textId="77777777" w:rsidR="00D6194B" w:rsidRPr="00F956F6" w:rsidRDefault="00D6194B" w:rsidP="00D6194B">
            <w:pPr>
              <w:rPr>
                <w:rFonts w:ascii="Verdana" w:hAnsi="Verdana"/>
                <w:kern w:val="2"/>
                <w:sz w:val="20"/>
              </w:rPr>
            </w:pPr>
            <w:r w:rsidRPr="00F956F6">
              <w:rPr>
                <w:rFonts w:ascii="Verdana" w:hAnsi="Verdana"/>
                <w:kern w:val="2"/>
                <w:sz w:val="20"/>
              </w:rPr>
              <w:t>1.1.9. Šalies atstovas</w:t>
            </w:r>
          </w:p>
        </w:tc>
        <w:tc>
          <w:tcPr>
            <w:tcW w:w="3510" w:type="dxa"/>
          </w:tcPr>
          <w:p w14:paraId="04676AAD" w14:textId="2E5BB798" w:rsidR="00D6194B" w:rsidRPr="00F956F6" w:rsidRDefault="00D6194B" w:rsidP="00096DD6">
            <w:pPr>
              <w:rPr>
                <w:rFonts w:ascii="Verdana" w:hAnsi="Verdana"/>
                <w:kern w:val="2"/>
                <w:sz w:val="20"/>
              </w:rPr>
            </w:pPr>
            <w:r w:rsidRPr="00F956F6">
              <w:rPr>
                <w:rFonts w:ascii="Verdana" w:hAnsi="Verdana"/>
                <w:color w:val="4472C4" w:themeColor="accent1"/>
                <w:kern w:val="2"/>
                <w:sz w:val="20"/>
              </w:rPr>
              <w:t>(nurodyti)</w:t>
            </w:r>
          </w:p>
        </w:tc>
      </w:tr>
      <w:tr w:rsidR="00D6194B" w:rsidRPr="00F956F6" w14:paraId="5D1478E5" w14:textId="77777777" w:rsidTr="21B5A4C1">
        <w:tc>
          <w:tcPr>
            <w:tcW w:w="2808" w:type="dxa"/>
            <w:vMerge/>
          </w:tcPr>
          <w:p w14:paraId="19A02CF4" w14:textId="77777777" w:rsidR="00D6194B" w:rsidRPr="00F956F6" w:rsidRDefault="00D6194B" w:rsidP="00D6194B">
            <w:pPr>
              <w:rPr>
                <w:rFonts w:ascii="Verdana" w:hAnsi="Verdana"/>
                <w:kern w:val="2"/>
                <w:sz w:val="20"/>
              </w:rPr>
            </w:pPr>
          </w:p>
        </w:tc>
        <w:tc>
          <w:tcPr>
            <w:tcW w:w="3240" w:type="dxa"/>
          </w:tcPr>
          <w:p w14:paraId="30E95878" w14:textId="77777777" w:rsidR="00D6194B" w:rsidRPr="00F956F6" w:rsidRDefault="00D6194B" w:rsidP="00D6194B">
            <w:pPr>
              <w:rPr>
                <w:rFonts w:ascii="Verdana" w:hAnsi="Verdana"/>
                <w:kern w:val="2"/>
                <w:sz w:val="20"/>
              </w:rPr>
            </w:pPr>
            <w:r w:rsidRPr="00F956F6">
              <w:rPr>
                <w:rFonts w:ascii="Verdana" w:hAnsi="Verdana"/>
                <w:kern w:val="2"/>
                <w:sz w:val="20"/>
              </w:rPr>
              <w:t>1.1.10. Atstovavimo pagrindas</w:t>
            </w:r>
          </w:p>
        </w:tc>
        <w:tc>
          <w:tcPr>
            <w:tcW w:w="3510" w:type="dxa"/>
          </w:tcPr>
          <w:p w14:paraId="02F3C68B" w14:textId="0F9F19AA" w:rsidR="00D6194B" w:rsidRPr="00F956F6" w:rsidRDefault="00D6194B" w:rsidP="00096DD6">
            <w:pPr>
              <w:rPr>
                <w:rFonts w:ascii="Verdana" w:hAnsi="Verdana"/>
                <w:kern w:val="2"/>
                <w:sz w:val="20"/>
              </w:rPr>
            </w:pPr>
            <w:r w:rsidRPr="00F956F6">
              <w:rPr>
                <w:rFonts w:ascii="Verdana" w:hAnsi="Verdana"/>
                <w:color w:val="4472C4"/>
                <w:kern w:val="2"/>
                <w:sz w:val="20"/>
              </w:rPr>
              <w:t>(nurodyti)</w:t>
            </w:r>
          </w:p>
        </w:tc>
      </w:tr>
      <w:tr w:rsidR="00D6194B" w:rsidRPr="00F956F6" w14:paraId="7C2A98E0" w14:textId="77777777" w:rsidTr="21B5A4C1">
        <w:tc>
          <w:tcPr>
            <w:tcW w:w="2808" w:type="dxa"/>
            <w:vMerge w:val="restart"/>
          </w:tcPr>
          <w:p w14:paraId="756EBE16" w14:textId="77777777" w:rsidR="00D6194B" w:rsidRPr="00F956F6" w:rsidRDefault="00D6194B" w:rsidP="00D6194B">
            <w:pPr>
              <w:rPr>
                <w:rFonts w:ascii="Verdana" w:hAnsi="Verdana"/>
                <w:b/>
                <w:kern w:val="2"/>
                <w:sz w:val="20"/>
              </w:rPr>
            </w:pPr>
          </w:p>
          <w:p w14:paraId="347F3B1E" w14:textId="77777777" w:rsidR="00D6194B" w:rsidRPr="00F956F6" w:rsidRDefault="00D6194B" w:rsidP="00D6194B">
            <w:pPr>
              <w:rPr>
                <w:rFonts w:ascii="Verdana" w:hAnsi="Verdana"/>
                <w:b/>
                <w:kern w:val="2"/>
                <w:sz w:val="20"/>
              </w:rPr>
            </w:pPr>
          </w:p>
          <w:p w14:paraId="100BC1BF" w14:textId="77777777" w:rsidR="00D6194B" w:rsidRPr="00F956F6" w:rsidRDefault="00D6194B" w:rsidP="00D6194B">
            <w:pPr>
              <w:rPr>
                <w:rFonts w:ascii="Verdana" w:hAnsi="Verdana"/>
                <w:b/>
                <w:kern w:val="2"/>
                <w:sz w:val="20"/>
              </w:rPr>
            </w:pPr>
          </w:p>
          <w:p w14:paraId="2E1479AE" w14:textId="77777777" w:rsidR="00D6194B" w:rsidRPr="00F956F6" w:rsidRDefault="00D6194B" w:rsidP="00D6194B">
            <w:pPr>
              <w:rPr>
                <w:rFonts w:ascii="Verdana" w:hAnsi="Verdana"/>
                <w:b/>
                <w:kern w:val="2"/>
                <w:sz w:val="20"/>
              </w:rPr>
            </w:pPr>
            <w:r w:rsidRPr="00F956F6">
              <w:rPr>
                <w:rFonts w:ascii="Verdana" w:hAnsi="Verdana"/>
                <w:b/>
                <w:kern w:val="2"/>
                <w:sz w:val="20"/>
              </w:rPr>
              <w:t>1.2. Tiekėjas</w:t>
            </w:r>
          </w:p>
          <w:p w14:paraId="628CD203" w14:textId="77777777"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fizinis asmuo, skiltys atitinkamai pakoreguojamos.</w:t>
            </w:r>
          </w:p>
          <w:p w14:paraId="732C1D7A" w14:textId="2B13C3CA"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tiekėjų grupė, skiltys pildomos įterpiant kiekvieno grupės nario informaciją)</w:t>
            </w:r>
          </w:p>
        </w:tc>
        <w:tc>
          <w:tcPr>
            <w:tcW w:w="3240" w:type="dxa"/>
          </w:tcPr>
          <w:p w14:paraId="7E73C275" w14:textId="77777777" w:rsidR="00D6194B" w:rsidRPr="00F956F6" w:rsidRDefault="00D6194B" w:rsidP="00D6194B">
            <w:pPr>
              <w:rPr>
                <w:rFonts w:ascii="Verdana" w:hAnsi="Verdana"/>
                <w:kern w:val="2"/>
                <w:sz w:val="20"/>
              </w:rPr>
            </w:pPr>
            <w:r w:rsidRPr="00F956F6">
              <w:rPr>
                <w:rFonts w:ascii="Verdana" w:hAnsi="Verdana"/>
                <w:kern w:val="2"/>
                <w:sz w:val="20"/>
              </w:rPr>
              <w:t>1.2.1. Pavadinimas</w:t>
            </w:r>
          </w:p>
        </w:tc>
        <w:tc>
          <w:tcPr>
            <w:tcW w:w="3510" w:type="dxa"/>
          </w:tcPr>
          <w:p w14:paraId="39F80D7F" w14:textId="77777777" w:rsidR="00D6194B" w:rsidRPr="00F956F6" w:rsidRDefault="00D6194B" w:rsidP="00D6194B">
            <w:pPr>
              <w:jc w:val="center"/>
              <w:rPr>
                <w:rFonts w:ascii="Verdana" w:hAnsi="Verdana"/>
                <w:kern w:val="2"/>
                <w:sz w:val="20"/>
              </w:rPr>
            </w:pPr>
          </w:p>
        </w:tc>
      </w:tr>
      <w:tr w:rsidR="00D6194B" w:rsidRPr="00F956F6" w14:paraId="12ACB040" w14:textId="77777777" w:rsidTr="21B5A4C1">
        <w:tc>
          <w:tcPr>
            <w:tcW w:w="2808" w:type="dxa"/>
            <w:vMerge/>
          </w:tcPr>
          <w:p w14:paraId="0937BE1E" w14:textId="77777777" w:rsidR="00D6194B" w:rsidRPr="00F956F6" w:rsidRDefault="00D6194B" w:rsidP="00D6194B">
            <w:pPr>
              <w:rPr>
                <w:rFonts w:ascii="Verdana" w:hAnsi="Verdana"/>
                <w:b/>
                <w:kern w:val="2"/>
                <w:sz w:val="20"/>
              </w:rPr>
            </w:pPr>
          </w:p>
        </w:tc>
        <w:tc>
          <w:tcPr>
            <w:tcW w:w="3240" w:type="dxa"/>
          </w:tcPr>
          <w:p w14:paraId="3A853860" w14:textId="77777777" w:rsidR="00D6194B" w:rsidRPr="00F956F6" w:rsidRDefault="00D6194B" w:rsidP="00D6194B">
            <w:pPr>
              <w:rPr>
                <w:rFonts w:ascii="Verdana" w:hAnsi="Verdana"/>
                <w:kern w:val="2"/>
                <w:sz w:val="20"/>
              </w:rPr>
            </w:pPr>
            <w:r w:rsidRPr="00F956F6">
              <w:rPr>
                <w:rFonts w:ascii="Verdana" w:hAnsi="Verdana"/>
                <w:kern w:val="2"/>
                <w:sz w:val="20"/>
              </w:rPr>
              <w:t>1.2.2. Juridinio asmens kodas</w:t>
            </w:r>
          </w:p>
        </w:tc>
        <w:tc>
          <w:tcPr>
            <w:tcW w:w="3510" w:type="dxa"/>
          </w:tcPr>
          <w:p w14:paraId="23D08C8D" w14:textId="77777777" w:rsidR="00D6194B" w:rsidRPr="00F956F6" w:rsidRDefault="00D6194B" w:rsidP="00D6194B">
            <w:pPr>
              <w:jc w:val="center"/>
              <w:rPr>
                <w:rFonts w:ascii="Verdana" w:hAnsi="Verdana"/>
                <w:kern w:val="2"/>
                <w:sz w:val="20"/>
              </w:rPr>
            </w:pPr>
          </w:p>
        </w:tc>
      </w:tr>
      <w:tr w:rsidR="00D6194B" w:rsidRPr="00F956F6" w14:paraId="6A83899E" w14:textId="77777777" w:rsidTr="21B5A4C1">
        <w:tc>
          <w:tcPr>
            <w:tcW w:w="2808" w:type="dxa"/>
            <w:vMerge/>
          </w:tcPr>
          <w:p w14:paraId="05F2557B" w14:textId="77777777" w:rsidR="00D6194B" w:rsidRPr="00F956F6" w:rsidRDefault="00D6194B" w:rsidP="00D6194B">
            <w:pPr>
              <w:rPr>
                <w:rFonts w:ascii="Verdana" w:hAnsi="Verdana"/>
                <w:b/>
                <w:kern w:val="2"/>
                <w:sz w:val="20"/>
              </w:rPr>
            </w:pPr>
          </w:p>
        </w:tc>
        <w:tc>
          <w:tcPr>
            <w:tcW w:w="3240" w:type="dxa"/>
          </w:tcPr>
          <w:p w14:paraId="3CC5F513" w14:textId="77777777" w:rsidR="00D6194B" w:rsidRPr="00F956F6" w:rsidRDefault="00D6194B" w:rsidP="00D6194B">
            <w:pPr>
              <w:rPr>
                <w:rFonts w:ascii="Verdana" w:hAnsi="Verdana"/>
                <w:kern w:val="2"/>
                <w:sz w:val="20"/>
              </w:rPr>
            </w:pPr>
            <w:r w:rsidRPr="00F956F6">
              <w:rPr>
                <w:rFonts w:ascii="Verdana" w:hAnsi="Verdana"/>
                <w:kern w:val="2"/>
                <w:sz w:val="20"/>
              </w:rPr>
              <w:t>1.2.3. Adresas</w:t>
            </w:r>
          </w:p>
        </w:tc>
        <w:tc>
          <w:tcPr>
            <w:tcW w:w="3510" w:type="dxa"/>
          </w:tcPr>
          <w:p w14:paraId="1157A5E2" w14:textId="77777777" w:rsidR="00D6194B" w:rsidRPr="00F956F6" w:rsidRDefault="00D6194B" w:rsidP="00D6194B">
            <w:pPr>
              <w:jc w:val="center"/>
              <w:rPr>
                <w:rFonts w:ascii="Verdana" w:hAnsi="Verdana"/>
                <w:kern w:val="2"/>
                <w:sz w:val="20"/>
              </w:rPr>
            </w:pPr>
          </w:p>
        </w:tc>
      </w:tr>
      <w:tr w:rsidR="00D6194B" w:rsidRPr="00F956F6" w14:paraId="6ACA8A36" w14:textId="77777777" w:rsidTr="21B5A4C1">
        <w:tc>
          <w:tcPr>
            <w:tcW w:w="2808" w:type="dxa"/>
            <w:vMerge/>
          </w:tcPr>
          <w:p w14:paraId="53436D48" w14:textId="77777777" w:rsidR="00D6194B" w:rsidRPr="00F956F6" w:rsidRDefault="00D6194B" w:rsidP="00D6194B">
            <w:pPr>
              <w:rPr>
                <w:rFonts w:ascii="Verdana" w:hAnsi="Verdana"/>
                <w:b/>
                <w:kern w:val="2"/>
                <w:sz w:val="20"/>
              </w:rPr>
            </w:pPr>
          </w:p>
        </w:tc>
        <w:tc>
          <w:tcPr>
            <w:tcW w:w="3240" w:type="dxa"/>
          </w:tcPr>
          <w:p w14:paraId="5CC438CC" w14:textId="77777777" w:rsidR="00D6194B" w:rsidRPr="00F956F6" w:rsidRDefault="00D6194B" w:rsidP="00D6194B">
            <w:pPr>
              <w:rPr>
                <w:rFonts w:ascii="Verdana" w:hAnsi="Verdana"/>
                <w:kern w:val="2"/>
                <w:sz w:val="20"/>
              </w:rPr>
            </w:pPr>
            <w:r w:rsidRPr="00F956F6">
              <w:rPr>
                <w:rFonts w:ascii="Verdana" w:hAnsi="Verdana"/>
                <w:kern w:val="2"/>
                <w:sz w:val="20"/>
              </w:rPr>
              <w:t>1.2.4. PVM mokėtojo kodas</w:t>
            </w:r>
          </w:p>
        </w:tc>
        <w:tc>
          <w:tcPr>
            <w:tcW w:w="3510" w:type="dxa"/>
          </w:tcPr>
          <w:p w14:paraId="6EC3DB8C" w14:textId="77777777" w:rsidR="00D6194B" w:rsidRPr="00F956F6" w:rsidRDefault="00D6194B" w:rsidP="00D6194B">
            <w:pPr>
              <w:jc w:val="center"/>
              <w:rPr>
                <w:rFonts w:ascii="Verdana" w:hAnsi="Verdana"/>
                <w:kern w:val="2"/>
                <w:sz w:val="20"/>
              </w:rPr>
            </w:pPr>
          </w:p>
        </w:tc>
      </w:tr>
      <w:tr w:rsidR="00D6194B" w:rsidRPr="00F956F6" w14:paraId="1612BE77" w14:textId="77777777" w:rsidTr="21B5A4C1">
        <w:tc>
          <w:tcPr>
            <w:tcW w:w="2808" w:type="dxa"/>
            <w:vMerge/>
          </w:tcPr>
          <w:p w14:paraId="7725194C" w14:textId="77777777" w:rsidR="00D6194B" w:rsidRPr="00F956F6" w:rsidRDefault="00D6194B" w:rsidP="00D6194B">
            <w:pPr>
              <w:rPr>
                <w:rFonts w:ascii="Verdana" w:hAnsi="Verdana"/>
                <w:b/>
                <w:kern w:val="2"/>
                <w:sz w:val="20"/>
              </w:rPr>
            </w:pPr>
          </w:p>
        </w:tc>
        <w:tc>
          <w:tcPr>
            <w:tcW w:w="3240" w:type="dxa"/>
          </w:tcPr>
          <w:p w14:paraId="65487729" w14:textId="77777777" w:rsidR="00D6194B" w:rsidRPr="00F956F6" w:rsidRDefault="00D6194B" w:rsidP="00D6194B">
            <w:pPr>
              <w:rPr>
                <w:rFonts w:ascii="Verdana" w:hAnsi="Verdana"/>
                <w:kern w:val="2"/>
                <w:sz w:val="20"/>
              </w:rPr>
            </w:pPr>
            <w:r w:rsidRPr="00F956F6">
              <w:rPr>
                <w:rFonts w:ascii="Verdana" w:hAnsi="Verdana"/>
                <w:kern w:val="2"/>
                <w:sz w:val="20"/>
              </w:rPr>
              <w:t>1.2.5. Atsiskaitomoji sąskaita</w:t>
            </w:r>
          </w:p>
        </w:tc>
        <w:tc>
          <w:tcPr>
            <w:tcW w:w="3510" w:type="dxa"/>
          </w:tcPr>
          <w:p w14:paraId="28105828" w14:textId="77777777" w:rsidR="00D6194B" w:rsidRPr="00F956F6" w:rsidRDefault="00D6194B" w:rsidP="00D6194B">
            <w:pPr>
              <w:jc w:val="center"/>
              <w:rPr>
                <w:rFonts w:ascii="Verdana" w:hAnsi="Verdana"/>
                <w:kern w:val="2"/>
                <w:sz w:val="20"/>
              </w:rPr>
            </w:pPr>
          </w:p>
        </w:tc>
      </w:tr>
      <w:tr w:rsidR="00D6194B" w:rsidRPr="00F956F6" w14:paraId="2ABD9425" w14:textId="77777777" w:rsidTr="21B5A4C1">
        <w:tc>
          <w:tcPr>
            <w:tcW w:w="2808" w:type="dxa"/>
            <w:vMerge/>
          </w:tcPr>
          <w:p w14:paraId="68219D17" w14:textId="77777777" w:rsidR="00D6194B" w:rsidRPr="00F956F6" w:rsidRDefault="00D6194B" w:rsidP="00D6194B">
            <w:pPr>
              <w:rPr>
                <w:rFonts w:ascii="Verdana" w:hAnsi="Verdana"/>
                <w:b/>
                <w:kern w:val="2"/>
                <w:sz w:val="20"/>
              </w:rPr>
            </w:pPr>
          </w:p>
        </w:tc>
        <w:tc>
          <w:tcPr>
            <w:tcW w:w="3240" w:type="dxa"/>
          </w:tcPr>
          <w:p w14:paraId="6C946E98" w14:textId="77777777" w:rsidR="00D6194B" w:rsidRPr="00F956F6" w:rsidRDefault="00D6194B" w:rsidP="00D6194B">
            <w:pPr>
              <w:rPr>
                <w:rFonts w:ascii="Verdana" w:hAnsi="Verdana"/>
                <w:kern w:val="2"/>
                <w:sz w:val="20"/>
              </w:rPr>
            </w:pPr>
            <w:r w:rsidRPr="00F956F6">
              <w:rPr>
                <w:rFonts w:ascii="Verdana" w:hAnsi="Verdana"/>
                <w:kern w:val="2"/>
                <w:sz w:val="20"/>
              </w:rPr>
              <w:t>1.2.6. Bankas, banko kodas</w:t>
            </w:r>
          </w:p>
        </w:tc>
        <w:tc>
          <w:tcPr>
            <w:tcW w:w="3510" w:type="dxa"/>
          </w:tcPr>
          <w:p w14:paraId="1563A4FF" w14:textId="77777777" w:rsidR="00D6194B" w:rsidRPr="00F956F6" w:rsidRDefault="00D6194B" w:rsidP="00D6194B">
            <w:pPr>
              <w:jc w:val="center"/>
              <w:rPr>
                <w:rFonts w:ascii="Verdana" w:hAnsi="Verdana"/>
                <w:kern w:val="2"/>
                <w:sz w:val="20"/>
              </w:rPr>
            </w:pPr>
          </w:p>
        </w:tc>
      </w:tr>
      <w:tr w:rsidR="00D6194B" w:rsidRPr="00F956F6" w14:paraId="699D45DB" w14:textId="77777777" w:rsidTr="21B5A4C1">
        <w:tc>
          <w:tcPr>
            <w:tcW w:w="2808" w:type="dxa"/>
            <w:vMerge/>
          </w:tcPr>
          <w:p w14:paraId="45E90A2F" w14:textId="77777777" w:rsidR="00D6194B" w:rsidRPr="00F956F6" w:rsidRDefault="00D6194B" w:rsidP="00D6194B">
            <w:pPr>
              <w:rPr>
                <w:rFonts w:ascii="Verdana" w:hAnsi="Verdana"/>
                <w:b/>
                <w:kern w:val="2"/>
                <w:sz w:val="20"/>
              </w:rPr>
            </w:pPr>
          </w:p>
        </w:tc>
        <w:tc>
          <w:tcPr>
            <w:tcW w:w="3240" w:type="dxa"/>
          </w:tcPr>
          <w:p w14:paraId="18389680" w14:textId="77777777" w:rsidR="00D6194B" w:rsidRPr="00F956F6" w:rsidRDefault="00D6194B" w:rsidP="00D6194B">
            <w:pPr>
              <w:rPr>
                <w:rFonts w:ascii="Verdana" w:hAnsi="Verdana"/>
                <w:kern w:val="2"/>
                <w:sz w:val="20"/>
              </w:rPr>
            </w:pPr>
            <w:r w:rsidRPr="00F956F6">
              <w:rPr>
                <w:rFonts w:ascii="Verdana" w:hAnsi="Verdana"/>
                <w:kern w:val="2"/>
                <w:sz w:val="20"/>
              </w:rPr>
              <w:t>1.2.7. Telefonas</w:t>
            </w:r>
          </w:p>
        </w:tc>
        <w:tc>
          <w:tcPr>
            <w:tcW w:w="3510" w:type="dxa"/>
          </w:tcPr>
          <w:p w14:paraId="4DF275C8" w14:textId="77777777" w:rsidR="00D6194B" w:rsidRPr="00F956F6" w:rsidRDefault="00D6194B" w:rsidP="00D6194B">
            <w:pPr>
              <w:jc w:val="center"/>
              <w:rPr>
                <w:rFonts w:ascii="Verdana" w:hAnsi="Verdana"/>
                <w:kern w:val="2"/>
                <w:sz w:val="20"/>
              </w:rPr>
            </w:pPr>
          </w:p>
        </w:tc>
      </w:tr>
      <w:tr w:rsidR="00D6194B" w:rsidRPr="00F956F6" w14:paraId="0764753A" w14:textId="77777777" w:rsidTr="21B5A4C1">
        <w:tc>
          <w:tcPr>
            <w:tcW w:w="2808" w:type="dxa"/>
            <w:vMerge/>
          </w:tcPr>
          <w:p w14:paraId="518DD858" w14:textId="77777777" w:rsidR="00D6194B" w:rsidRPr="00F956F6" w:rsidRDefault="00D6194B" w:rsidP="00D6194B">
            <w:pPr>
              <w:rPr>
                <w:rFonts w:ascii="Verdana" w:hAnsi="Verdana"/>
                <w:b/>
                <w:kern w:val="2"/>
                <w:sz w:val="20"/>
              </w:rPr>
            </w:pPr>
          </w:p>
        </w:tc>
        <w:tc>
          <w:tcPr>
            <w:tcW w:w="3240" w:type="dxa"/>
          </w:tcPr>
          <w:p w14:paraId="49B1967D" w14:textId="77777777" w:rsidR="00D6194B" w:rsidRPr="00F956F6" w:rsidRDefault="00D6194B" w:rsidP="00D6194B">
            <w:pPr>
              <w:rPr>
                <w:rFonts w:ascii="Verdana" w:hAnsi="Verdana"/>
                <w:kern w:val="2"/>
                <w:sz w:val="20"/>
              </w:rPr>
            </w:pPr>
            <w:r w:rsidRPr="00F956F6">
              <w:rPr>
                <w:rFonts w:ascii="Verdana" w:hAnsi="Verdana"/>
                <w:kern w:val="2"/>
                <w:sz w:val="20"/>
              </w:rPr>
              <w:t>1.2.8. El. paštas</w:t>
            </w:r>
          </w:p>
        </w:tc>
        <w:tc>
          <w:tcPr>
            <w:tcW w:w="3510" w:type="dxa"/>
          </w:tcPr>
          <w:p w14:paraId="3CE7102D" w14:textId="77777777" w:rsidR="00D6194B" w:rsidRPr="00F956F6" w:rsidRDefault="00D6194B" w:rsidP="00D6194B">
            <w:pPr>
              <w:jc w:val="center"/>
              <w:rPr>
                <w:rFonts w:ascii="Verdana" w:hAnsi="Verdana"/>
                <w:kern w:val="2"/>
                <w:sz w:val="20"/>
              </w:rPr>
            </w:pPr>
          </w:p>
        </w:tc>
      </w:tr>
      <w:tr w:rsidR="00D6194B" w:rsidRPr="00F956F6" w14:paraId="2E8B1018" w14:textId="77777777" w:rsidTr="21B5A4C1">
        <w:tc>
          <w:tcPr>
            <w:tcW w:w="2808" w:type="dxa"/>
            <w:vMerge/>
          </w:tcPr>
          <w:p w14:paraId="33F1F49C" w14:textId="77777777" w:rsidR="00D6194B" w:rsidRPr="00F956F6" w:rsidRDefault="00D6194B" w:rsidP="00D6194B">
            <w:pPr>
              <w:rPr>
                <w:rFonts w:ascii="Verdana" w:hAnsi="Verdana"/>
                <w:b/>
                <w:kern w:val="2"/>
                <w:sz w:val="20"/>
              </w:rPr>
            </w:pPr>
          </w:p>
        </w:tc>
        <w:tc>
          <w:tcPr>
            <w:tcW w:w="3240" w:type="dxa"/>
          </w:tcPr>
          <w:p w14:paraId="6441C389" w14:textId="77777777" w:rsidR="00D6194B" w:rsidRPr="00F956F6" w:rsidRDefault="00D6194B" w:rsidP="00D6194B">
            <w:pPr>
              <w:rPr>
                <w:rFonts w:ascii="Verdana" w:hAnsi="Verdana"/>
                <w:kern w:val="2"/>
                <w:sz w:val="20"/>
              </w:rPr>
            </w:pPr>
            <w:r w:rsidRPr="00F956F6">
              <w:rPr>
                <w:rFonts w:ascii="Verdana" w:hAnsi="Verdana"/>
                <w:kern w:val="2"/>
                <w:sz w:val="20"/>
              </w:rPr>
              <w:t>1.2.9. Šalies atstovas</w:t>
            </w:r>
          </w:p>
        </w:tc>
        <w:tc>
          <w:tcPr>
            <w:tcW w:w="3510" w:type="dxa"/>
          </w:tcPr>
          <w:p w14:paraId="49F747D2" w14:textId="77777777" w:rsidR="00D6194B" w:rsidRPr="00F956F6" w:rsidRDefault="00D6194B" w:rsidP="00D6194B">
            <w:pPr>
              <w:jc w:val="center"/>
              <w:rPr>
                <w:rFonts w:ascii="Verdana" w:hAnsi="Verdana"/>
                <w:kern w:val="2"/>
                <w:sz w:val="20"/>
              </w:rPr>
            </w:pPr>
          </w:p>
        </w:tc>
      </w:tr>
      <w:tr w:rsidR="00D6194B" w:rsidRPr="00F956F6" w14:paraId="63ECFB6F" w14:textId="77777777" w:rsidTr="21B5A4C1">
        <w:tc>
          <w:tcPr>
            <w:tcW w:w="2808" w:type="dxa"/>
            <w:vMerge/>
          </w:tcPr>
          <w:p w14:paraId="27F5232A" w14:textId="77777777" w:rsidR="00D6194B" w:rsidRPr="00F956F6" w:rsidRDefault="00D6194B" w:rsidP="00D6194B">
            <w:pPr>
              <w:rPr>
                <w:rFonts w:ascii="Verdana" w:hAnsi="Verdana"/>
                <w:b/>
                <w:kern w:val="2"/>
                <w:sz w:val="20"/>
              </w:rPr>
            </w:pPr>
          </w:p>
        </w:tc>
        <w:tc>
          <w:tcPr>
            <w:tcW w:w="3240" w:type="dxa"/>
          </w:tcPr>
          <w:p w14:paraId="0252CFD0" w14:textId="77777777" w:rsidR="00D6194B" w:rsidRPr="00F956F6" w:rsidRDefault="00D6194B" w:rsidP="00D6194B">
            <w:pPr>
              <w:rPr>
                <w:rFonts w:ascii="Verdana" w:hAnsi="Verdana"/>
                <w:kern w:val="2"/>
                <w:sz w:val="20"/>
              </w:rPr>
            </w:pPr>
            <w:r w:rsidRPr="00F956F6">
              <w:rPr>
                <w:rFonts w:ascii="Verdana" w:hAnsi="Verdana"/>
                <w:kern w:val="2"/>
                <w:sz w:val="20"/>
              </w:rPr>
              <w:t>1.2.10. Atstovavimo pagrindas</w:t>
            </w:r>
          </w:p>
        </w:tc>
        <w:tc>
          <w:tcPr>
            <w:tcW w:w="3510" w:type="dxa"/>
          </w:tcPr>
          <w:p w14:paraId="3DFB11F7" w14:textId="77777777" w:rsidR="00D6194B" w:rsidRPr="00F956F6" w:rsidRDefault="00D6194B" w:rsidP="00D6194B">
            <w:pPr>
              <w:jc w:val="center"/>
              <w:rPr>
                <w:rFonts w:ascii="Verdana" w:hAnsi="Verdana"/>
                <w:kern w:val="2"/>
                <w:sz w:val="20"/>
              </w:rPr>
            </w:pPr>
          </w:p>
        </w:tc>
      </w:tr>
    </w:tbl>
    <w:p w14:paraId="1576C5D7" w14:textId="77777777" w:rsidR="00027B83" w:rsidRPr="00F956F6" w:rsidRDefault="00027B83">
      <w:pPr>
        <w:jc w:val="both"/>
        <w:rPr>
          <w:rFonts w:ascii="Verdana" w:hAnsi="Verdana"/>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956F6" w14:paraId="2CA033EE" w14:textId="77777777" w:rsidTr="21B5A4C1">
        <w:trPr>
          <w:trHeight w:val="300"/>
        </w:trPr>
        <w:tc>
          <w:tcPr>
            <w:tcW w:w="9535" w:type="dxa"/>
            <w:gridSpan w:val="4"/>
          </w:tcPr>
          <w:p w14:paraId="08908DE5" w14:textId="77777777" w:rsidR="00027B83" w:rsidRPr="00F956F6" w:rsidRDefault="000B0897">
            <w:pPr>
              <w:jc w:val="center"/>
              <w:rPr>
                <w:rFonts w:ascii="Verdana" w:hAnsi="Verdana"/>
                <w:b/>
                <w:kern w:val="2"/>
                <w:sz w:val="20"/>
              </w:rPr>
            </w:pPr>
            <w:r w:rsidRPr="00F956F6">
              <w:rPr>
                <w:rFonts w:ascii="Verdana" w:hAnsi="Verdana"/>
                <w:b/>
                <w:kern w:val="2"/>
                <w:sz w:val="20"/>
              </w:rPr>
              <w:t>2. ATSAKINGI ASMENYS</w:t>
            </w:r>
          </w:p>
        </w:tc>
      </w:tr>
      <w:tr w:rsidR="00027B83" w:rsidRPr="00F956F6" w14:paraId="10AC4D95" w14:textId="77777777" w:rsidTr="21B5A4C1">
        <w:trPr>
          <w:trHeight w:val="300"/>
        </w:trPr>
        <w:tc>
          <w:tcPr>
            <w:tcW w:w="3094" w:type="dxa"/>
            <w:gridSpan w:val="2"/>
          </w:tcPr>
          <w:p w14:paraId="18F4EB9C" w14:textId="77777777" w:rsidR="00027B83" w:rsidRPr="00F956F6" w:rsidRDefault="000B0897">
            <w:pPr>
              <w:rPr>
                <w:rFonts w:ascii="Verdana" w:hAnsi="Verdana"/>
                <w:b/>
                <w:kern w:val="2"/>
                <w:sz w:val="20"/>
              </w:rPr>
            </w:pPr>
            <w:r w:rsidRPr="00F956F6">
              <w:rPr>
                <w:rFonts w:ascii="Verdana" w:hAnsi="Verdana"/>
                <w:b/>
                <w:kern w:val="2"/>
                <w:sz w:val="20"/>
              </w:rPr>
              <w:t xml:space="preserve">2.1. Pirkėjo kontaktiniai asmenys, atsakingi už Sutarties vykdymą, </w:t>
            </w:r>
            <w:r w:rsidRPr="00F956F6">
              <w:rPr>
                <w:rFonts w:ascii="Verdana" w:hAnsi="Verdana"/>
                <w:b/>
                <w:sz w:val="20"/>
              </w:rPr>
              <w:t>Paslaugų</w:t>
            </w:r>
            <w:r w:rsidRPr="00F956F6">
              <w:rPr>
                <w:rFonts w:ascii="Verdana" w:hAnsi="Verdana"/>
                <w:b/>
                <w:kern w:val="2"/>
                <w:sz w:val="20"/>
              </w:rPr>
              <w:t xml:space="preserve"> priėmimą, Sąskaitų per informacinę sistemą SABIS priėmimą</w:t>
            </w:r>
          </w:p>
        </w:tc>
        <w:tc>
          <w:tcPr>
            <w:tcW w:w="6441" w:type="dxa"/>
            <w:gridSpan w:val="2"/>
          </w:tcPr>
          <w:p w14:paraId="7E39D21C" w14:textId="44F71940" w:rsidR="00ED00DC" w:rsidRPr="00DE2747" w:rsidRDefault="00ED00DC" w:rsidP="00ED00DC">
            <w:pPr>
              <w:rPr>
                <w:rFonts w:ascii="Verdana" w:hAnsi="Verdana"/>
                <w:sz w:val="20"/>
              </w:rPr>
            </w:pPr>
            <w:r w:rsidRPr="0083773B">
              <w:rPr>
                <w:rFonts w:ascii="Verdana" w:hAnsi="Verdana"/>
                <w:kern w:val="2"/>
                <w:sz w:val="20"/>
              </w:rPr>
              <w:t>Viktorija Rukienė</w:t>
            </w:r>
            <w:r w:rsidR="00D534E3" w:rsidRPr="0083773B">
              <w:rPr>
                <w:rFonts w:ascii="Verdana" w:hAnsi="Verdana"/>
                <w:kern w:val="2"/>
                <w:sz w:val="20"/>
              </w:rPr>
              <w:t xml:space="preserve">, </w:t>
            </w:r>
            <w:r w:rsidR="0083773B" w:rsidRPr="0083773B">
              <w:rPr>
                <w:rFonts w:ascii="Verdana" w:hAnsi="Verdana"/>
                <w:kern w:val="2"/>
                <w:sz w:val="20"/>
              </w:rPr>
              <w:t>Regioninės verslo transformacijos skyrius</w:t>
            </w:r>
            <w:r w:rsidR="00D534E3" w:rsidRPr="0083773B">
              <w:rPr>
                <w:rFonts w:ascii="Verdana" w:hAnsi="Verdana"/>
                <w:kern w:val="2"/>
                <w:sz w:val="20"/>
              </w:rPr>
              <w:t>,</w:t>
            </w:r>
            <w:r w:rsidR="00892D52" w:rsidRPr="0083773B">
              <w:rPr>
                <w:rFonts w:ascii="Verdana" w:hAnsi="Verdana"/>
                <w:kern w:val="2"/>
                <w:sz w:val="20"/>
              </w:rPr>
              <w:t xml:space="preserve"> </w:t>
            </w:r>
            <w:r w:rsidR="0023136F" w:rsidRPr="0083773B">
              <w:rPr>
                <w:rFonts w:ascii="Verdana" w:hAnsi="Verdana"/>
                <w:kern w:val="2"/>
                <w:sz w:val="20"/>
              </w:rPr>
              <w:t>Projektų vadovas</w:t>
            </w:r>
            <w:r w:rsidR="00892D52" w:rsidRPr="0083773B">
              <w:rPr>
                <w:rFonts w:ascii="Verdana" w:hAnsi="Verdana"/>
                <w:kern w:val="2"/>
                <w:sz w:val="20"/>
              </w:rPr>
              <w:t xml:space="preserve">, </w:t>
            </w:r>
            <w:hyperlink r:id="rId11" w:history="1">
              <w:r w:rsidR="00DE2747" w:rsidRPr="006326D2">
                <w:rPr>
                  <w:rStyle w:val="Hipersaitas"/>
                  <w:rFonts w:ascii="Verdana" w:hAnsi="Verdana" w:cs="Segoe UI"/>
                  <w:sz w:val="20"/>
                </w:rPr>
                <w:t>v.rukiene@inovacijuagentura.lt</w:t>
              </w:r>
            </w:hyperlink>
          </w:p>
          <w:p w14:paraId="06FF715A" w14:textId="17869A8F" w:rsidR="00027B83" w:rsidRPr="0083773B" w:rsidRDefault="00892D52" w:rsidP="0023136F">
            <w:pPr>
              <w:rPr>
                <w:rFonts w:ascii="Verdana" w:hAnsi="Verdana"/>
                <w:color w:val="4472C4"/>
                <w:kern w:val="2"/>
                <w:sz w:val="20"/>
              </w:rPr>
            </w:pPr>
            <w:r w:rsidRPr="0083773B">
              <w:rPr>
                <w:rFonts w:ascii="Verdana" w:hAnsi="Verdana"/>
                <w:kern w:val="2"/>
                <w:sz w:val="20"/>
              </w:rPr>
              <w:t xml:space="preserve">+370 </w:t>
            </w:r>
            <w:r w:rsidR="00957FF1" w:rsidRPr="00957FF1">
              <w:rPr>
                <w:rFonts w:ascii="Verdana" w:hAnsi="Verdana"/>
                <w:kern w:val="2"/>
                <w:sz w:val="20"/>
              </w:rPr>
              <w:t>646 52 705</w:t>
            </w:r>
          </w:p>
        </w:tc>
      </w:tr>
      <w:tr w:rsidR="00027B83" w:rsidRPr="00F956F6" w14:paraId="06E169DF" w14:textId="77777777" w:rsidTr="21B5A4C1">
        <w:trPr>
          <w:trHeight w:val="300"/>
        </w:trPr>
        <w:tc>
          <w:tcPr>
            <w:tcW w:w="3094" w:type="dxa"/>
            <w:gridSpan w:val="2"/>
          </w:tcPr>
          <w:p w14:paraId="3D291656" w14:textId="77777777" w:rsidR="00027B83" w:rsidRPr="00F956F6" w:rsidRDefault="000B0897">
            <w:pPr>
              <w:rPr>
                <w:rFonts w:ascii="Verdana" w:hAnsi="Verdana"/>
                <w:b/>
                <w:kern w:val="2"/>
                <w:sz w:val="20"/>
              </w:rPr>
            </w:pPr>
            <w:r w:rsidRPr="00F956F6">
              <w:rPr>
                <w:rFonts w:ascii="Verdana" w:hAnsi="Verdana"/>
                <w:b/>
                <w:kern w:val="2"/>
                <w:sz w:val="20"/>
              </w:rPr>
              <w:t>2.2. Tiekėjo kontaktiniai asmenys, atsakingi už Sutarties vykdymą</w:t>
            </w:r>
          </w:p>
        </w:tc>
        <w:tc>
          <w:tcPr>
            <w:tcW w:w="6441" w:type="dxa"/>
            <w:gridSpan w:val="2"/>
          </w:tcPr>
          <w:p w14:paraId="6C4AA679" w14:textId="77777777" w:rsidR="00027B83" w:rsidRPr="00F956F6" w:rsidRDefault="000B0897">
            <w:pPr>
              <w:rPr>
                <w:rFonts w:ascii="Verdana" w:hAnsi="Verdana"/>
                <w:color w:val="4472C4"/>
                <w:kern w:val="2"/>
                <w:sz w:val="20"/>
              </w:rPr>
            </w:pPr>
            <w:r w:rsidRPr="00F956F6">
              <w:rPr>
                <w:rFonts w:ascii="Verdana" w:hAnsi="Verdana"/>
                <w:color w:val="4472C4"/>
                <w:kern w:val="2"/>
                <w:sz w:val="20"/>
              </w:rPr>
              <w:t>(nurodyti padalinį / skyrių, pareigas, vardą, pavardę, tel., el. paštą)</w:t>
            </w:r>
          </w:p>
        </w:tc>
      </w:tr>
      <w:tr w:rsidR="00027B83" w:rsidRPr="00F956F6" w14:paraId="7923031E" w14:textId="77777777" w:rsidTr="21B5A4C1">
        <w:trPr>
          <w:trHeight w:val="300"/>
        </w:trPr>
        <w:tc>
          <w:tcPr>
            <w:tcW w:w="9535" w:type="dxa"/>
            <w:gridSpan w:val="4"/>
          </w:tcPr>
          <w:p w14:paraId="10A73182" w14:textId="77777777" w:rsidR="00027B83" w:rsidRPr="00F956F6" w:rsidRDefault="000B0897">
            <w:pPr>
              <w:jc w:val="center"/>
              <w:rPr>
                <w:rFonts w:ascii="Verdana" w:hAnsi="Verdana"/>
                <w:b/>
                <w:kern w:val="2"/>
                <w:sz w:val="20"/>
              </w:rPr>
            </w:pPr>
            <w:r w:rsidRPr="00F956F6">
              <w:rPr>
                <w:rFonts w:ascii="Verdana" w:hAnsi="Verdana"/>
                <w:b/>
                <w:kern w:val="2"/>
                <w:sz w:val="20"/>
              </w:rPr>
              <w:t>3. SUTARTIES DALYKAS</w:t>
            </w:r>
          </w:p>
        </w:tc>
      </w:tr>
      <w:tr w:rsidR="00027B83" w14:paraId="4822EC12" w14:textId="77777777" w:rsidTr="21B5A4C1">
        <w:trPr>
          <w:trHeight w:val="300"/>
        </w:trPr>
        <w:tc>
          <w:tcPr>
            <w:tcW w:w="3094" w:type="dxa"/>
            <w:gridSpan w:val="2"/>
          </w:tcPr>
          <w:p w14:paraId="4F3B8D42" w14:textId="77777777" w:rsidR="00027B83" w:rsidRPr="00F956F6" w:rsidRDefault="000B0897">
            <w:pPr>
              <w:rPr>
                <w:rFonts w:ascii="Verdana" w:hAnsi="Verdana"/>
                <w:b/>
                <w:kern w:val="2"/>
                <w:sz w:val="20"/>
              </w:rPr>
            </w:pPr>
            <w:r w:rsidRPr="00F956F6">
              <w:rPr>
                <w:rFonts w:ascii="Verdana" w:hAnsi="Verdana"/>
                <w:b/>
                <w:kern w:val="2"/>
                <w:sz w:val="20"/>
              </w:rPr>
              <w:t>3.1. Sutarties dalykas</w:t>
            </w:r>
          </w:p>
        </w:tc>
        <w:tc>
          <w:tcPr>
            <w:tcW w:w="6441" w:type="dxa"/>
            <w:gridSpan w:val="2"/>
          </w:tcPr>
          <w:p w14:paraId="3AA70474" w14:textId="355DA767" w:rsidR="00027B83" w:rsidRPr="00F956F6" w:rsidRDefault="000B0897" w:rsidP="00C810CC">
            <w:pPr>
              <w:jc w:val="both"/>
              <w:rPr>
                <w:rFonts w:ascii="Verdana" w:hAnsi="Verdana"/>
                <w:color w:val="000000"/>
                <w:kern w:val="2"/>
                <w:sz w:val="20"/>
              </w:rPr>
            </w:pPr>
            <w:r w:rsidRPr="00F956F6">
              <w:rPr>
                <w:rFonts w:ascii="Verdana" w:hAnsi="Verdana"/>
                <w:kern w:val="2"/>
                <w:sz w:val="20"/>
              </w:rPr>
              <w:t xml:space="preserve">Tiekėjas įsipareigoja Sutartyje numatytomis sąlygomis suteikti Pirkėjui </w:t>
            </w:r>
            <w:r w:rsidR="00CB74C8" w:rsidRPr="00CB74C8">
              <w:rPr>
                <w:rFonts w:ascii="Verdana" w:hAnsi="Verdana"/>
                <w:b/>
                <w:bCs/>
                <w:kern w:val="2"/>
                <w:sz w:val="20"/>
              </w:rPr>
              <w:t>Lektori</w:t>
            </w:r>
            <w:r w:rsidR="00CB74C8" w:rsidRPr="00CB74C8">
              <w:rPr>
                <w:rFonts w:ascii="Verdana" w:hAnsi="Verdana" w:hint="eastAsia"/>
                <w:b/>
                <w:bCs/>
                <w:kern w:val="2"/>
                <w:sz w:val="20"/>
              </w:rPr>
              <w:t>ų</w:t>
            </w:r>
            <w:r w:rsidR="00CB74C8" w:rsidRPr="00CB74C8">
              <w:rPr>
                <w:rFonts w:ascii="Verdana" w:hAnsi="Verdana"/>
                <w:b/>
                <w:bCs/>
                <w:kern w:val="2"/>
                <w:sz w:val="20"/>
              </w:rPr>
              <w:t xml:space="preserve"> (mokym</w:t>
            </w:r>
            <w:r w:rsidR="00CB74C8" w:rsidRPr="00CB74C8">
              <w:rPr>
                <w:rFonts w:ascii="Verdana" w:hAnsi="Verdana" w:hint="eastAsia"/>
                <w:b/>
                <w:bCs/>
                <w:kern w:val="2"/>
                <w:sz w:val="20"/>
              </w:rPr>
              <w:t>ų</w:t>
            </w:r>
            <w:r w:rsidR="00CB74C8" w:rsidRPr="00CB74C8">
              <w:rPr>
                <w:rFonts w:ascii="Verdana" w:hAnsi="Verdana"/>
                <w:b/>
                <w:bCs/>
                <w:kern w:val="2"/>
                <w:sz w:val="20"/>
              </w:rPr>
              <w:t>) paslaug</w:t>
            </w:r>
            <w:r w:rsidR="00CB74C8">
              <w:rPr>
                <w:rFonts w:ascii="Verdana" w:hAnsi="Verdana"/>
                <w:b/>
                <w:bCs/>
                <w:kern w:val="2"/>
                <w:sz w:val="20"/>
              </w:rPr>
              <w:t>a</w:t>
            </w:r>
            <w:r w:rsidR="00CB74C8" w:rsidRPr="00CB74C8">
              <w:rPr>
                <w:rFonts w:ascii="Verdana" w:hAnsi="Verdana"/>
                <w:b/>
                <w:bCs/>
                <w:kern w:val="2"/>
                <w:sz w:val="20"/>
              </w:rPr>
              <w:t>s visuomen</w:t>
            </w:r>
            <w:r w:rsidR="00CB74C8" w:rsidRPr="00CB74C8">
              <w:rPr>
                <w:rFonts w:ascii="Verdana" w:hAnsi="Verdana" w:hint="eastAsia"/>
                <w:b/>
                <w:bCs/>
                <w:kern w:val="2"/>
                <w:sz w:val="20"/>
              </w:rPr>
              <w:t>ė</w:t>
            </w:r>
            <w:r w:rsidR="00CB74C8" w:rsidRPr="00CB74C8">
              <w:rPr>
                <w:rFonts w:ascii="Verdana" w:hAnsi="Verdana"/>
                <w:b/>
                <w:bCs/>
                <w:kern w:val="2"/>
                <w:sz w:val="20"/>
              </w:rPr>
              <w:t>s sąmoningumo renginiams</w:t>
            </w:r>
            <w:r w:rsidRPr="00F956F6">
              <w:rPr>
                <w:rFonts w:ascii="Verdana" w:hAnsi="Verdana"/>
                <w:kern w:val="2"/>
                <w:sz w:val="20"/>
              </w:rPr>
              <w:t xml:space="preserve"> </w:t>
            </w:r>
            <w:r w:rsidRPr="00F956F6">
              <w:rPr>
                <w:rFonts w:ascii="Verdana" w:hAnsi="Verdana"/>
                <w:color w:val="000000"/>
                <w:kern w:val="2"/>
                <w:sz w:val="20"/>
              </w:rPr>
              <w:t>(toliau – Paslaugos).</w:t>
            </w:r>
          </w:p>
          <w:p w14:paraId="3462AA10" w14:textId="66B21265" w:rsidR="00027B83" w:rsidRPr="00F956F6" w:rsidRDefault="000B0897" w:rsidP="00C810CC">
            <w:pPr>
              <w:jc w:val="both"/>
              <w:rPr>
                <w:rFonts w:ascii="Verdana" w:hAnsi="Verdana"/>
                <w:color w:val="000000"/>
                <w:kern w:val="2"/>
                <w:sz w:val="20"/>
              </w:rPr>
            </w:pPr>
            <w:r w:rsidRPr="00F956F6">
              <w:rPr>
                <w:rFonts w:ascii="Verdana" w:hAnsi="Verdana"/>
                <w:color w:val="000000"/>
                <w:kern w:val="2"/>
                <w:sz w:val="20"/>
              </w:rPr>
              <w:t xml:space="preserve">Išsamus </w:t>
            </w:r>
            <w:r w:rsidRPr="00F956F6">
              <w:rPr>
                <w:rFonts w:ascii="Verdana" w:hAnsi="Verdana"/>
                <w:color w:val="000000"/>
                <w:sz w:val="20"/>
              </w:rPr>
              <w:t>Paslaugų</w:t>
            </w:r>
            <w:r w:rsidRPr="00F956F6">
              <w:rPr>
                <w:rFonts w:ascii="Verdana" w:hAnsi="Verdana"/>
                <w:color w:val="000000"/>
                <w:kern w:val="2"/>
                <w:sz w:val="20"/>
              </w:rPr>
              <w:t xml:space="preserve"> aprašymas ir kiti reikalavimai teikiamoms </w:t>
            </w:r>
            <w:r w:rsidRPr="00F956F6">
              <w:rPr>
                <w:rFonts w:ascii="Verdana" w:hAnsi="Verdana"/>
                <w:color w:val="000000"/>
                <w:sz w:val="20"/>
              </w:rPr>
              <w:t>Paslaugoms</w:t>
            </w:r>
            <w:r w:rsidRPr="00F956F6">
              <w:rPr>
                <w:rFonts w:ascii="Verdana" w:hAnsi="Verdana"/>
                <w:color w:val="000000"/>
                <w:kern w:val="2"/>
                <w:sz w:val="20"/>
              </w:rPr>
              <w:t xml:space="preserve"> nustatyti Sutarties priede Nr. </w:t>
            </w:r>
            <w:r w:rsidR="00C810CC" w:rsidRPr="00F956F6">
              <w:rPr>
                <w:rFonts w:ascii="Verdana" w:hAnsi="Verdana"/>
                <w:color w:val="000000"/>
                <w:kern w:val="2"/>
                <w:sz w:val="20"/>
              </w:rPr>
              <w:t>1</w:t>
            </w:r>
            <w:r w:rsidRPr="00F956F6">
              <w:rPr>
                <w:rFonts w:ascii="Verdana" w:hAnsi="Verdana"/>
                <w:color w:val="000000"/>
                <w:kern w:val="2"/>
                <w:sz w:val="20"/>
              </w:rPr>
              <w:t xml:space="preserve"> „Techninė </w:t>
            </w:r>
            <w:r w:rsidRPr="00F956F6">
              <w:rPr>
                <w:rFonts w:ascii="Verdana" w:hAnsi="Verdana"/>
                <w:color w:val="000000"/>
                <w:kern w:val="2"/>
                <w:sz w:val="20"/>
              </w:rPr>
              <w:lastRenderedPageBreak/>
              <w:t xml:space="preserve">specifikacija“ (toliau – Techninė specifikacija) ir Sutarties priede Nr. </w:t>
            </w:r>
            <w:r w:rsidR="00C810CC" w:rsidRPr="00F956F6">
              <w:rPr>
                <w:rFonts w:ascii="Verdana" w:hAnsi="Verdana"/>
                <w:color w:val="000000"/>
                <w:kern w:val="2"/>
                <w:sz w:val="20"/>
              </w:rPr>
              <w:t>2</w:t>
            </w:r>
            <w:r w:rsidRPr="00F956F6">
              <w:rPr>
                <w:rFonts w:ascii="Verdana" w:hAnsi="Verdana"/>
                <w:color w:val="000000"/>
                <w:kern w:val="2"/>
                <w:sz w:val="20"/>
              </w:rPr>
              <w:t xml:space="preserve"> „Pasiūlymas“.</w:t>
            </w:r>
          </w:p>
        </w:tc>
      </w:tr>
      <w:tr w:rsidR="00027B83" w14:paraId="12F1818B" w14:textId="77777777" w:rsidTr="21B5A4C1">
        <w:trPr>
          <w:trHeight w:val="300"/>
        </w:trPr>
        <w:tc>
          <w:tcPr>
            <w:tcW w:w="3094" w:type="dxa"/>
            <w:gridSpan w:val="2"/>
          </w:tcPr>
          <w:p w14:paraId="7EC75A95" w14:textId="77777777" w:rsidR="00027B83" w:rsidRPr="00F956F6" w:rsidRDefault="000B0897">
            <w:pPr>
              <w:rPr>
                <w:rFonts w:ascii="Verdana" w:hAnsi="Verdana"/>
                <w:b/>
                <w:kern w:val="2"/>
                <w:sz w:val="20"/>
              </w:rPr>
            </w:pPr>
            <w:r w:rsidRPr="00F956F6">
              <w:rPr>
                <w:rFonts w:ascii="Verdana" w:hAnsi="Verdana"/>
                <w:b/>
                <w:kern w:val="2"/>
                <w:sz w:val="20"/>
              </w:rPr>
              <w:lastRenderedPageBreak/>
              <w:t>3.2. Pirkimo pavadinimas ir numeris</w:t>
            </w:r>
          </w:p>
        </w:tc>
        <w:tc>
          <w:tcPr>
            <w:tcW w:w="6441" w:type="dxa"/>
            <w:gridSpan w:val="2"/>
          </w:tcPr>
          <w:p w14:paraId="40EB037C" w14:textId="11939E73" w:rsidR="00027B83" w:rsidRPr="00F956F6" w:rsidRDefault="00CB74C8" w:rsidP="00361197">
            <w:pPr>
              <w:jc w:val="both"/>
              <w:rPr>
                <w:rFonts w:ascii="Verdana" w:hAnsi="Verdana"/>
                <w:kern w:val="2"/>
                <w:sz w:val="20"/>
              </w:rPr>
            </w:pPr>
            <w:bookmarkStart w:id="0" w:name="_Hlk187917229"/>
            <w:r w:rsidRPr="00CB74C8">
              <w:rPr>
                <w:rFonts w:ascii="Verdana" w:hAnsi="Verdana"/>
                <w:b/>
                <w:bCs/>
                <w:kern w:val="2"/>
                <w:sz w:val="20"/>
              </w:rPr>
              <w:t>Lektori</w:t>
            </w:r>
            <w:r w:rsidRPr="00CB74C8">
              <w:rPr>
                <w:rFonts w:ascii="Verdana" w:hAnsi="Verdana" w:hint="eastAsia"/>
                <w:b/>
                <w:bCs/>
                <w:kern w:val="2"/>
                <w:sz w:val="20"/>
              </w:rPr>
              <w:t>ų</w:t>
            </w:r>
            <w:r w:rsidRPr="00CB74C8">
              <w:rPr>
                <w:rFonts w:ascii="Verdana" w:hAnsi="Verdana"/>
                <w:b/>
                <w:bCs/>
                <w:kern w:val="2"/>
                <w:sz w:val="20"/>
              </w:rPr>
              <w:t xml:space="preserve"> (mokym</w:t>
            </w:r>
            <w:r w:rsidRPr="00CB74C8">
              <w:rPr>
                <w:rFonts w:ascii="Verdana" w:hAnsi="Verdana" w:hint="eastAsia"/>
                <w:b/>
                <w:bCs/>
                <w:kern w:val="2"/>
                <w:sz w:val="20"/>
              </w:rPr>
              <w:t>ų</w:t>
            </w:r>
            <w:r w:rsidRPr="00CB74C8">
              <w:rPr>
                <w:rFonts w:ascii="Verdana" w:hAnsi="Verdana"/>
                <w:b/>
                <w:bCs/>
                <w:kern w:val="2"/>
                <w:sz w:val="20"/>
              </w:rPr>
              <w:t>) paslaugos visuomen</w:t>
            </w:r>
            <w:r w:rsidRPr="00CB74C8">
              <w:rPr>
                <w:rFonts w:ascii="Verdana" w:hAnsi="Verdana" w:hint="eastAsia"/>
                <w:b/>
                <w:bCs/>
                <w:kern w:val="2"/>
                <w:sz w:val="20"/>
              </w:rPr>
              <w:t>ė</w:t>
            </w:r>
            <w:r w:rsidRPr="00CB74C8">
              <w:rPr>
                <w:rFonts w:ascii="Verdana" w:hAnsi="Verdana"/>
                <w:b/>
                <w:bCs/>
                <w:kern w:val="2"/>
                <w:sz w:val="20"/>
              </w:rPr>
              <w:t>s sąmoningumo renginiams</w:t>
            </w:r>
            <w:bookmarkEnd w:id="0"/>
            <w:r w:rsidR="00D6194B" w:rsidRPr="00F956F6">
              <w:rPr>
                <w:rFonts w:ascii="Verdana" w:hAnsi="Verdana"/>
                <w:kern w:val="2"/>
                <w:sz w:val="20"/>
              </w:rPr>
              <w:t xml:space="preserve">, pirkimo Nr. </w:t>
            </w:r>
            <w:r w:rsidR="00C810CC" w:rsidRPr="00F956F6">
              <w:rPr>
                <w:rFonts w:ascii="Verdana" w:hAnsi="Verdana"/>
                <w:color w:val="4472C4" w:themeColor="accent1"/>
                <w:kern w:val="2"/>
                <w:sz w:val="20"/>
              </w:rPr>
              <w:t>(įrašyti)</w:t>
            </w:r>
            <w:r w:rsidR="002232CE" w:rsidRPr="00F956F6">
              <w:rPr>
                <w:rFonts w:ascii="Verdana" w:hAnsi="Verdana"/>
                <w:color w:val="4472C4" w:themeColor="accent1"/>
                <w:kern w:val="2"/>
                <w:sz w:val="20"/>
              </w:rPr>
              <w:t xml:space="preserve"> </w:t>
            </w:r>
            <w:r w:rsidR="002232CE" w:rsidRPr="00F956F6">
              <w:rPr>
                <w:rFonts w:ascii="Verdana" w:hAnsi="Verdana"/>
                <w:kern w:val="2"/>
                <w:sz w:val="20"/>
              </w:rPr>
              <w:t>(toliau – Pirkimas)</w:t>
            </w:r>
          </w:p>
        </w:tc>
      </w:tr>
      <w:tr w:rsidR="00027B83" w14:paraId="0933D8C9" w14:textId="77777777" w:rsidTr="21B5A4C1">
        <w:trPr>
          <w:trHeight w:val="300"/>
        </w:trPr>
        <w:tc>
          <w:tcPr>
            <w:tcW w:w="3094" w:type="dxa"/>
            <w:gridSpan w:val="2"/>
          </w:tcPr>
          <w:p w14:paraId="56036EA3" w14:textId="77777777" w:rsidR="00027B83" w:rsidRPr="00F956F6" w:rsidRDefault="000B0897">
            <w:pPr>
              <w:rPr>
                <w:rFonts w:ascii="Verdana" w:hAnsi="Verdana"/>
                <w:b/>
                <w:kern w:val="2"/>
                <w:sz w:val="20"/>
              </w:rPr>
            </w:pPr>
            <w:r w:rsidRPr="00F956F6">
              <w:rPr>
                <w:rFonts w:ascii="Verdana" w:hAnsi="Verdana"/>
                <w:b/>
                <w:kern w:val="2"/>
                <w:sz w:val="20"/>
              </w:rPr>
              <w:t xml:space="preserve">3.3. </w:t>
            </w:r>
            <w:bookmarkStart w:id="1" w:name="_Hlk187915386"/>
            <w:r w:rsidRPr="00F956F6">
              <w:rPr>
                <w:rFonts w:ascii="Verdana" w:hAnsi="Verdana"/>
                <w:b/>
                <w:kern w:val="2"/>
                <w:sz w:val="20"/>
              </w:rPr>
              <w:t>Informacija apie Europos Sąjungos lėšomis finansuojamą projektą arba kitą projektą</w:t>
            </w:r>
            <w:bookmarkEnd w:id="1"/>
          </w:p>
        </w:tc>
        <w:tc>
          <w:tcPr>
            <w:tcW w:w="6441" w:type="dxa"/>
            <w:gridSpan w:val="2"/>
          </w:tcPr>
          <w:p w14:paraId="01667396" w14:textId="77777777" w:rsidR="00027B83" w:rsidRPr="00F956F6" w:rsidRDefault="00027B83">
            <w:pPr>
              <w:rPr>
                <w:rFonts w:ascii="Verdana" w:hAnsi="Verdana"/>
                <w:kern w:val="2"/>
                <w:sz w:val="20"/>
              </w:rPr>
            </w:pPr>
          </w:p>
          <w:p w14:paraId="526D0274" w14:textId="44E000B4" w:rsidR="00027B83" w:rsidRPr="00F956F6" w:rsidRDefault="00964AB9" w:rsidP="00C810CC">
            <w:pPr>
              <w:jc w:val="both"/>
              <w:rPr>
                <w:rFonts w:ascii="Verdana" w:hAnsi="Verdana"/>
                <w:kern w:val="2"/>
                <w:sz w:val="20"/>
              </w:rPr>
            </w:pPr>
            <w:bookmarkStart w:id="2" w:name="_Hlk187915430"/>
            <w:r>
              <w:rPr>
                <w:rFonts w:ascii="Verdana" w:hAnsi="Verdana"/>
                <w:kern w:val="2"/>
                <w:sz w:val="20"/>
              </w:rPr>
              <w:t>Ne</w:t>
            </w:r>
            <w:r w:rsidR="00D76C7F">
              <w:rPr>
                <w:rFonts w:ascii="Verdana" w:hAnsi="Verdana"/>
                <w:kern w:val="2"/>
                <w:sz w:val="20"/>
              </w:rPr>
              <w:t>taikoma</w:t>
            </w:r>
          </w:p>
          <w:bookmarkEnd w:id="2"/>
          <w:p w14:paraId="2E04CCDC" w14:textId="582512F0" w:rsidR="00027B83" w:rsidRPr="00F956F6" w:rsidRDefault="00027B83">
            <w:pPr>
              <w:rPr>
                <w:rFonts w:ascii="Verdana" w:hAnsi="Verdana"/>
                <w:kern w:val="2"/>
                <w:sz w:val="20"/>
              </w:rPr>
            </w:pPr>
          </w:p>
        </w:tc>
      </w:tr>
      <w:tr w:rsidR="00027B83" w14:paraId="7C9C6097" w14:textId="77777777" w:rsidTr="21B5A4C1">
        <w:trPr>
          <w:trHeight w:val="300"/>
        </w:trPr>
        <w:tc>
          <w:tcPr>
            <w:tcW w:w="9535" w:type="dxa"/>
            <w:gridSpan w:val="4"/>
          </w:tcPr>
          <w:p w14:paraId="251047BA" w14:textId="77777777" w:rsidR="00027B83" w:rsidRPr="00D12E5F" w:rsidRDefault="000B0897">
            <w:pPr>
              <w:jc w:val="center"/>
              <w:rPr>
                <w:rFonts w:ascii="Verdana" w:hAnsi="Verdana"/>
                <w:b/>
                <w:kern w:val="2"/>
                <w:sz w:val="20"/>
              </w:rPr>
            </w:pPr>
            <w:r w:rsidRPr="00D12E5F">
              <w:rPr>
                <w:rFonts w:ascii="Verdana" w:hAnsi="Verdana"/>
                <w:b/>
                <w:kern w:val="2"/>
                <w:sz w:val="20"/>
              </w:rPr>
              <w:t xml:space="preserve">4. PASLAUGŲ SUTEIKIMO TERMINAI IR PASLAUGŲ PERDAVIMO </w:t>
            </w:r>
            <w:r w:rsidRPr="00D12E5F">
              <w:rPr>
                <w:rFonts w:ascii="Verdana" w:hAnsi="Verdana"/>
                <w:color w:val="000000"/>
                <w:kern w:val="2"/>
                <w:sz w:val="20"/>
              </w:rPr>
              <w:t>–</w:t>
            </w:r>
            <w:r w:rsidRPr="00D12E5F">
              <w:rPr>
                <w:rFonts w:ascii="Verdana" w:hAnsi="Verdana"/>
                <w:b/>
                <w:kern w:val="2"/>
                <w:sz w:val="20"/>
              </w:rPr>
              <w:t xml:space="preserve"> PRIĖMIMO TVARKA</w:t>
            </w:r>
          </w:p>
        </w:tc>
      </w:tr>
      <w:tr w:rsidR="00027B83" w14:paraId="662EB3B7" w14:textId="77777777" w:rsidTr="21B5A4C1">
        <w:trPr>
          <w:trHeight w:val="300"/>
        </w:trPr>
        <w:tc>
          <w:tcPr>
            <w:tcW w:w="3094" w:type="dxa"/>
            <w:gridSpan w:val="2"/>
          </w:tcPr>
          <w:p w14:paraId="6E71ED7B" w14:textId="33A3CC61" w:rsidR="00027B83" w:rsidRPr="00D12E5F" w:rsidRDefault="000B0897">
            <w:pPr>
              <w:rPr>
                <w:rFonts w:ascii="Verdana" w:hAnsi="Verdana"/>
                <w:b/>
                <w:sz w:val="20"/>
              </w:rPr>
            </w:pPr>
            <w:r w:rsidRPr="00D12E5F">
              <w:rPr>
                <w:rFonts w:ascii="Verdana" w:hAnsi="Verdana"/>
                <w:b/>
                <w:kern w:val="2"/>
                <w:sz w:val="20"/>
              </w:rPr>
              <w:t xml:space="preserve">4.1. </w:t>
            </w:r>
            <w:r w:rsidR="00761366" w:rsidRPr="00761366">
              <w:rPr>
                <w:rFonts w:ascii="Verdana" w:hAnsi="Verdana"/>
                <w:b/>
                <w:sz w:val="20"/>
              </w:rPr>
              <w:t>Paslaugų suteikimo terminas, kai Paslaugos yra vienkartinio pobūdžio, teikiamos periodiškai arba pagal Pirkėjo Užsakymą</w:t>
            </w:r>
          </w:p>
        </w:tc>
        <w:tc>
          <w:tcPr>
            <w:tcW w:w="6441" w:type="dxa"/>
            <w:gridSpan w:val="2"/>
          </w:tcPr>
          <w:p w14:paraId="4E9FDEAF" w14:textId="2BFE98BD" w:rsidR="00027B83" w:rsidRPr="00DF46A7" w:rsidRDefault="009F44D7" w:rsidP="004E772A">
            <w:pPr>
              <w:jc w:val="both"/>
              <w:rPr>
                <w:rFonts w:ascii="Verdana" w:hAnsi="Verdana"/>
                <w:kern w:val="2"/>
                <w:sz w:val="20"/>
                <w:lang w:val="en-US"/>
              </w:rPr>
            </w:pPr>
            <w:r w:rsidRPr="009F44D7">
              <w:rPr>
                <w:rFonts w:ascii="Verdana" w:hAnsi="Verdana"/>
                <w:kern w:val="2"/>
                <w:sz w:val="20"/>
              </w:rPr>
              <w:t xml:space="preserve">Visos Paslaugos turi būti suteiktos ne vėliau kaip iki 2025 m. lapkričio </w:t>
            </w:r>
            <w:r w:rsidR="00C14427">
              <w:rPr>
                <w:rFonts w:ascii="Verdana" w:hAnsi="Verdana"/>
                <w:kern w:val="2"/>
                <w:sz w:val="20"/>
              </w:rPr>
              <w:t>30</w:t>
            </w:r>
            <w:r w:rsidRPr="009F44D7">
              <w:rPr>
                <w:rFonts w:ascii="Verdana" w:hAnsi="Verdana"/>
                <w:kern w:val="2"/>
                <w:sz w:val="20"/>
              </w:rPr>
              <w:t xml:space="preserve"> dienos (imtinai). </w:t>
            </w:r>
          </w:p>
        </w:tc>
      </w:tr>
      <w:tr w:rsidR="00027B83" w14:paraId="5B5F7CC9" w14:textId="77777777" w:rsidTr="21B5A4C1">
        <w:trPr>
          <w:trHeight w:val="300"/>
        </w:trPr>
        <w:tc>
          <w:tcPr>
            <w:tcW w:w="3094" w:type="dxa"/>
            <w:gridSpan w:val="2"/>
          </w:tcPr>
          <w:p w14:paraId="28B17303" w14:textId="77777777" w:rsidR="00027B83" w:rsidRPr="00BB641E" w:rsidRDefault="000B0897">
            <w:pPr>
              <w:rPr>
                <w:rFonts w:ascii="Verdana" w:hAnsi="Verdana"/>
                <w:b/>
                <w:kern w:val="2"/>
                <w:sz w:val="20"/>
              </w:rPr>
            </w:pPr>
            <w:r w:rsidRPr="00BB641E">
              <w:rPr>
                <w:rFonts w:ascii="Verdana" w:hAnsi="Verdana"/>
                <w:b/>
                <w:kern w:val="2"/>
                <w:sz w:val="20"/>
              </w:rPr>
              <w:t>4.2. Paslaugų / jų dalies / etapo / periodo suteikimo termino pratęsimas</w:t>
            </w:r>
          </w:p>
        </w:tc>
        <w:tc>
          <w:tcPr>
            <w:tcW w:w="6441" w:type="dxa"/>
            <w:gridSpan w:val="2"/>
          </w:tcPr>
          <w:p w14:paraId="6654B98E" w14:textId="4A8F04DA" w:rsidR="00027B83" w:rsidRPr="00571958" w:rsidRDefault="00255F35" w:rsidP="00255F35">
            <w:pPr>
              <w:pStyle w:val="Sraopastraipa"/>
              <w:ind w:left="0"/>
              <w:jc w:val="both"/>
              <w:rPr>
                <w:rFonts w:ascii="Verdana" w:hAnsi="Verdana"/>
                <w:sz w:val="20"/>
              </w:rPr>
            </w:pPr>
            <w:r>
              <w:rPr>
                <w:rFonts w:ascii="Verdana" w:hAnsi="Verdana"/>
                <w:sz w:val="20"/>
              </w:rPr>
              <w:t>Netaikoma</w:t>
            </w:r>
          </w:p>
        </w:tc>
      </w:tr>
      <w:tr w:rsidR="00027B83" w14:paraId="15E89759" w14:textId="77777777" w:rsidTr="21B5A4C1">
        <w:trPr>
          <w:trHeight w:val="300"/>
        </w:trPr>
        <w:tc>
          <w:tcPr>
            <w:tcW w:w="3094" w:type="dxa"/>
            <w:gridSpan w:val="2"/>
          </w:tcPr>
          <w:p w14:paraId="7943230D" w14:textId="77777777" w:rsidR="00027B83" w:rsidRPr="00BB641E" w:rsidRDefault="000B0897">
            <w:pPr>
              <w:rPr>
                <w:rFonts w:ascii="Verdana" w:hAnsi="Verdana"/>
                <w:b/>
                <w:kern w:val="2"/>
                <w:sz w:val="20"/>
              </w:rPr>
            </w:pPr>
            <w:r w:rsidRPr="00BB641E">
              <w:rPr>
                <w:rFonts w:ascii="Verdana" w:hAnsi="Verdana"/>
                <w:b/>
                <w:kern w:val="2"/>
                <w:sz w:val="20"/>
              </w:rPr>
              <w:t>4.3. Užsakymų teikimo tvarka</w:t>
            </w:r>
          </w:p>
        </w:tc>
        <w:tc>
          <w:tcPr>
            <w:tcW w:w="6441" w:type="dxa"/>
            <w:gridSpan w:val="2"/>
          </w:tcPr>
          <w:p w14:paraId="7DC8A82C" w14:textId="642C8C88" w:rsidR="00027B83" w:rsidRPr="00BB641E" w:rsidRDefault="00AF2DCC" w:rsidP="21B5A4C1">
            <w:pPr>
              <w:jc w:val="both"/>
              <w:rPr>
                <w:rFonts w:ascii="Verdana" w:hAnsi="Verdana"/>
                <w:sz w:val="20"/>
              </w:rPr>
            </w:pPr>
            <w:r>
              <w:rPr>
                <w:rFonts w:ascii="Verdana" w:hAnsi="Verdana"/>
                <w:color w:val="000000" w:themeColor="text1"/>
                <w:kern w:val="2"/>
                <w:sz w:val="20"/>
              </w:rPr>
              <w:t>Netaikoma</w:t>
            </w:r>
          </w:p>
        </w:tc>
      </w:tr>
      <w:tr w:rsidR="00027B83" w14:paraId="3E6CE7DB" w14:textId="77777777" w:rsidTr="21B5A4C1">
        <w:trPr>
          <w:trHeight w:val="1265"/>
        </w:trPr>
        <w:tc>
          <w:tcPr>
            <w:tcW w:w="3094" w:type="dxa"/>
            <w:gridSpan w:val="2"/>
            <w:tcBorders>
              <w:top w:val="single" w:sz="4" w:space="0" w:color="auto"/>
              <w:left w:val="single" w:sz="4" w:space="0" w:color="auto"/>
              <w:bottom w:val="single" w:sz="4" w:space="0" w:color="auto"/>
              <w:right w:val="single" w:sz="4" w:space="0" w:color="auto"/>
            </w:tcBorders>
          </w:tcPr>
          <w:p w14:paraId="1702F273" w14:textId="77777777" w:rsidR="00027B83" w:rsidRPr="00BB641E" w:rsidRDefault="000B0897">
            <w:pPr>
              <w:rPr>
                <w:rFonts w:ascii="Verdana" w:hAnsi="Verdana"/>
                <w:b/>
                <w:kern w:val="2"/>
                <w:sz w:val="20"/>
              </w:rPr>
            </w:pPr>
            <w:r w:rsidRPr="00BB641E">
              <w:rPr>
                <w:rFonts w:ascii="Verdana" w:hAnsi="Verdana"/>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71BD355" w14:textId="77777777" w:rsidR="00027B83" w:rsidRPr="00BB641E" w:rsidRDefault="000B0897">
            <w:pPr>
              <w:rPr>
                <w:rFonts w:ascii="Verdana" w:hAnsi="Verdana"/>
                <w:kern w:val="2"/>
                <w:sz w:val="20"/>
              </w:rPr>
            </w:pPr>
            <w:r w:rsidRPr="00BB641E">
              <w:rPr>
                <w:rFonts w:ascii="Verdana" w:hAnsi="Verdana"/>
                <w:kern w:val="2"/>
                <w:sz w:val="20"/>
              </w:rPr>
              <w:t>Netaikoma</w:t>
            </w:r>
          </w:p>
          <w:p w14:paraId="31874E81" w14:textId="77777777" w:rsidR="00027B83" w:rsidRPr="00BB641E" w:rsidRDefault="00027B83">
            <w:pPr>
              <w:rPr>
                <w:rFonts w:ascii="Verdana" w:hAnsi="Verdana"/>
                <w:kern w:val="2"/>
                <w:sz w:val="20"/>
              </w:rPr>
            </w:pPr>
          </w:p>
          <w:p w14:paraId="27CB5447" w14:textId="5172DF1C" w:rsidR="00027B83" w:rsidRPr="00BB641E" w:rsidRDefault="00027B83">
            <w:pPr>
              <w:rPr>
                <w:rFonts w:ascii="Verdana" w:hAnsi="Verdana"/>
                <w:sz w:val="20"/>
              </w:rPr>
            </w:pPr>
          </w:p>
        </w:tc>
      </w:tr>
      <w:tr w:rsidR="00027B83" w14:paraId="398F0E17" w14:textId="77777777" w:rsidTr="21B5A4C1">
        <w:trPr>
          <w:trHeight w:val="300"/>
        </w:trPr>
        <w:tc>
          <w:tcPr>
            <w:tcW w:w="3094" w:type="dxa"/>
            <w:gridSpan w:val="2"/>
          </w:tcPr>
          <w:p w14:paraId="7307A202" w14:textId="77777777" w:rsidR="00027B83" w:rsidRPr="00BB641E" w:rsidRDefault="000B0897">
            <w:pPr>
              <w:rPr>
                <w:rFonts w:ascii="Verdana" w:hAnsi="Verdana"/>
                <w:b/>
                <w:kern w:val="2"/>
                <w:sz w:val="20"/>
              </w:rPr>
            </w:pPr>
            <w:r w:rsidRPr="00BB641E">
              <w:rPr>
                <w:rFonts w:ascii="Verdana" w:hAnsi="Verdana"/>
                <w:b/>
                <w:kern w:val="2"/>
                <w:sz w:val="20"/>
              </w:rPr>
              <w:t>4.5. Pateikiami dokumentai</w:t>
            </w:r>
          </w:p>
        </w:tc>
        <w:tc>
          <w:tcPr>
            <w:tcW w:w="6441" w:type="dxa"/>
            <w:gridSpan w:val="2"/>
          </w:tcPr>
          <w:p w14:paraId="06DF24AF" w14:textId="3FDF6A49" w:rsidR="00027B83" w:rsidRPr="00BB641E" w:rsidRDefault="000B0897" w:rsidP="004E772A">
            <w:pPr>
              <w:jc w:val="both"/>
              <w:rPr>
                <w:rFonts w:ascii="Verdana" w:hAnsi="Verdana"/>
                <w:sz w:val="20"/>
              </w:rPr>
            </w:pPr>
            <w:r w:rsidRPr="00BB641E">
              <w:rPr>
                <w:rFonts w:ascii="Verdana" w:hAnsi="Verdana"/>
                <w:kern w:val="2"/>
                <w:sz w:val="20"/>
              </w:rPr>
              <w:t xml:space="preserve">Turi būti pateikiami šie dokumentai: </w:t>
            </w:r>
            <w:r w:rsidRPr="00BB641E">
              <w:rPr>
                <w:rFonts w:ascii="Verdana" w:hAnsi="Verdana"/>
                <w:color w:val="000000" w:themeColor="text1"/>
                <w:kern w:val="2"/>
                <w:sz w:val="20"/>
              </w:rPr>
              <w:t xml:space="preserve">suteikus Paslaugas, </w:t>
            </w:r>
            <w:r w:rsidR="006B3322" w:rsidRPr="00BB641E">
              <w:rPr>
                <w:rFonts w:ascii="Verdana" w:hAnsi="Verdana"/>
                <w:color w:val="000000" w:themeColor="text1"/>
                <w:kern w:val="2"/>
                <w:sz w:val="20"/>
              </w:rPr>
              <w:t>Paslaugų suteikimo faktas įforminamas abiejų Sutarties Šalių pasirašytu Paslaugų perdavimo</w:t>
            </w:r>
            <w:r w:rsidR="009F4FDF">
              <w:rPr>
                <w:rFonts w:ascii="Verdana" w:hAnsi="Verdana"/>
                <w:color w:val="000000" w:themeColor="text1"/>
                <w:kern w:val="2"/>
                <w:sz w:val="20"/>
              </w:rPr>
              <w:t xml:space="preserve"> </w:t>
            </w:r>
            <w:r w:rsidR="006B3322" w:rsidRPr="00BB641E">
              <w:rPr>
                <w:rFonts w:ascii="Verdana" w:hAnsi="Verdana"/>
                <w:color w:val="000000" w:themeColor="text1"/>
                <w:kern w:val="2"/>
                <w:sz w:val="20"/>
              </w:rPr>
              <w:t>-</w:t>
            </w:r>
            <w:r w:rsidR="009F4FDF">
              <w:rPr>
                <w:rFonts w:ascii="Verdana" w:hAnsi="Verdana"/>
                <w:color w:val="000000" w:themeColor="text1"/>
                <w:kern w:val="2"/>
                <w:sz w:val="20"/>
              </w:rPr>
              <w:t xml:space="preserve"> </w:t>
            </w:r>
            <w:r w:rsidR="006B3322" w:rsidRPr="00BB641E">
              <w:rPr>
                <w:rFonts w:ascii="Verdana" w:hAnsi="Verdana"/>
                <w:color w:val="000000" w:themeColor="text1"/>
                <w:kern w:val="2"/>
                <w:sz w:val="20"/>
              </w:rPr>
              <w:t xml:space="preserve">priėmimo aktu </w:t>
            </w:r>
            <w:r w:rsidRPr="00BB641E">
              <w:rPr>
                <w:rFonts w:ascii="Verdana" w:hAnsi="Verdana"/>
                <w:color w:val="000000" w:themeColor="text1"/>
                <w:kern w:val="2"/>
                <w:sz w:val="20"/>
              </w:rPr>
              <w:t>ir Sąskaita</w:t>
            </w:r>
            <w:r w:rsidR="00405D36" w:rsidRPr="00BB641E">
              <w:rPr>
                <w:rFonts w:ascii="Verdana" w:hAnsi="Verdana"/>
                <w:color w:val="000000" w:themeColor="text1"/>
                <w:sz w:val="20"/>
              </w:rPr>
              <w:t xml:space="preserve">. </w:t>
            </w:r>
            <w:r w:rsidRPr="00BB641E">
              <w:rPr>
                <w:rFonts w:ascii="Verdana" w:hAnsi="Verdana"/>
                <w:color w:val="000000" w:themeColor="text1"/>
                <w:kern w:val="2"/>
                <w:sz w:val="20"/>
              </w:rPr>
              <w:t>Tiekėjui nepateikus nurodytų dokumentų, laikoma, kad Paslaugos neatitinka Sutartyje nustatytų reikalavimų.</w:t>
            </w:r>
          </w:p>
        </w:tc>
      </w:tr>
      <w:tr w:rsidR="00027B83" w14:paraId="1871F20F" w14:textId="77777777" w:rsidTr="21B5A4C1">
        <w:trPr>
          <w:trHeight w:val="300"/>
        </w:trPr>
        <w:tc>
          <w:tcPr>
            <w:tcW w:w="9535" w:type="dxa"/>
            <w:gridSpan w:val="4"/>
          </w:tcPr>
          <w:p w14:paraId="401C4AE4" w14:textId="77777777" w:rsidR="00027B83" w:rsidRPr="00BB641E" w:rsidRDefault="000B0897">
            <w:pPr>
              <w:jc w:val="center"/>
              <w:rPr>
                <w:rFonts w:ascii="Verdana" w:hAnsi="Verdana"/>
                <w:b/>
                <w:kern w:val="2"/>
                <w:sz w:val="20"/>
              </w:rPr>
            </w:pPr>
            <w:r w:rsidRPr="00BB641E">
              <w:rPr>
                <w:rFonts w:ascii="Verdana" w:hAnsi="Verdana"/>
                <w:b/>
                <w:kern w:val="2"/>
                <w:sz w:val="20"/>
              </w:rPr>
              <w:t>5. SUTARTIES KAINA IR ATSISKAITYMO TVARKA</w:t>
            </w:r>
          </w:p>
        </w:tc>
      </w:tr>
      <w:tr w:rsidR="00027B83" w14:paraId="5B587C6D" w14:textId="77777777" w:rsidTr="21B5A4C1">
        <w:trPr>
          <w:trHeight w:val="300"/>
        </w:trPr>
        <w:tc>
          <w:tcPr>
            <w:tcW w:w="3094" w:type="dxa"/>
            <w:gridSpan w:val="2"/>
          </w:tcPr>
          <w:p w14:paraId="665FEC22" w14:textId="77777777" w:rsidR="00027B83" w:rsidRPr="00BB641E" w:rsidRDefault="000B0897">
            <w:pPr>
              <w:rPr>
                <w:rFonts w:ascii="Verdana" w:hAnsi="Verdana"/>
                <w:b/>
                <w:kern w:val="2"/>
                <w:sz w:val="20"/>
              </w:rPr>
            </w:pPr>
            <w:r w:rsidRPr="00BB641E">
              <w:rPr>
                <w:rFonts w:ascii="Verdana" w:hAnsi="Verdana"/>
                <w:b/>
                <w:kern w:val="2"/>
                <w:sz w:val="20"/>
              </w:rPr>
              <w:t>5.1. Sutarčiai taikomas kainos apskaičiavimo būdas</w:t>
            </w:r>
          </w:p>
        </w:tc>
        <w:tc>
          <w:tcPr>
            <w:tcW w:w="6441" w:type="dxa"/>
            <w:gridSpan w:val="2"/>
          </w:tcPr>
          <w:p w14:paraId="3C1DB93F" w14:textId="2865C429" w:rsidR="00027B83" w:rsidRPr="00BB641E" w:rsidRDefault="00F66E4A" w:rsidP="009C0C04">
            <w:pPr>
              <w:jc w:val="both"/>
              <w:rPr>
                <w:rFonts w:ascii="Verdana" w:hAnsi="Verdana"/>
                <w:color w:val="4472C4"/>
                <w:kern w:val="2"/>
                <w:sz w:val="20"/>
              </w:rPr>
            </w:pPr>
            <w:r>
              <w:rPr>
                <w:rFonts w:ascii="Verdana" w:hAnsi="Verdana"/>
                <w:color w:val="000000" w:themeColor="text1"/>
                <w:kern w:val="2"/>
                <w:sz w:val="20"/>
              </w:rPr>
              <w:t>Fiksuot</w:t>
            </w:r>
            <w:r w:rsidR="00CF4B18">
              <w:rPr>
                <w:rFonts w:ascii="Verdana" w:hAnsi="Verdana"/>
                <w:color w:val="000000" w:themeColor="text1"/>
                <w:kern w:val="2"/>
                <w:sz w:val="20"/>
              </w:rPr>
              <w:t>os</w:t>
            </w:r>
            <w:r>
              <w:rPr>
                <w:rFonts w:ascii="Verdana" w:hAnsi="Verdana"/>
                <w:color w:val="000000" w:themeColor="text1"/>
                <w:kern w:val="2"/>
                <w:sz w:val="20"/>
              </w:rPr>
              <w:t xml:space="preserve"> kain</w:t>
            </w:r>
            <w:r w:rsidR="00CF4B18">
              <w:rPr>
                <w:rFonts w:ascii="Verdana" w:hAnsi="Verdana"/>
                <w:color w:val="000000" w:themeColor="text1"/>
                <w:kern w:val="2"/>
                <w:sz w:val="20"/>
              </w:rPr>
              <w:t>os kainodara</w:t>
            </w:r>
          </w:p>
        </w:tc>
      </w:tr>
      <w:tr w:rsidR="00027B83" w14:paraId="2C579568" w14:textId="77777777" w:rsidTr="21B5A4C1">
        <w:trPr>
          <w:trHeight w:val="300"/>
        </w:trPr>
        <w:tc>
          <w:tcPr>
            <w:tcW w:w="3094" w:type="dxa"/>
            <w:gridSpan w:val="2"/>
          </w:tcPr>
          <w:p w14:paraId="558B56D2" w14:textId="77777777" w:rsidR="006D25E7" w:rsidRPr="006D25E7" w:rsidRDefault="006D25E7" w:rsidP="006D25E7">
            <w:pPr>
              <w:rPr>
                <w:rFonts w:ascii="Verdana" w:hAnsi="Verdana"/>
                <w:b/>
                <w:kern w:val="2"/>
                <w:sz w:val="20"/>
              </w:rPr>
            </w:pPr>
            <w:r w:rsidRPr="006D25E7">
              <w:rPr>
                <w:rFonts w:ascii="Verdana" w:hAnsi="Verdana"/>
                <w:b/>
                <w:kern w:val="2"/>
                <w:sz w:val="20"/>
              </w:rPr>
              <w:t xml:space="preserve">5.2. Pradinės Sutarties vertė ir Sutarties kaina, kai taikoma </w:t>
            </w:r>
            <w:r w:rsidRPr="006D25E7">
              <w:rPr>
                <w:rFonts w:ascii="Verdana" w:hAnsi="Verdana"/>
                <w:b/>
                <w:kern w:val="2"/>
                <w:sz w:val="20"/>
                <w:u w:val="single"/>
              </w:rPr>
              <w:t>fiksuotos kainos</w:t>
            </w:r>
            <w:r w:rsidRPr="006D25E7">
              <w:rPr>
                <w:rFonts w:ascii="Verdana" w:hAnsi="Verdana"/>
                <w:b/>
                <w:kern w:val="2"/>
                <w:sz w:val="20"/>
              </w:rPr>
              <w:t xml:space="preserve"> kainodara</w:t>
            </w:r>
          </w:p>
          <w:p w14:paraId="61B3C5F1" w14:textId="77777777" w:rsidR="00027B83" w:rsidRPr="00BB641E" w:rsidRDefault="00027B83">
            <w:pPr>
              <w:rPr>
                <w:rFonts w:ascii="Verdana" w:hAnsi="Verdana"/>
                <w:b/>
                <w:kern w:val="2"/>
                <w:sz w:val="20"/>
              </w:rPr>
            </w:pPr>
          </w:p>
          <w:p w14:paraId="48BDA5B0" w14:textId="77777777" w:rsidR="00027B83" w:rsidRPr="00BB641E" w:rsidRDefault="00027B83">
            <w:pPr>
              <w:rPr>
                <w:rFonts w:ascii="Verdana" w:hAnsi="Verdana"/>
                <w:b/>
                <w:kern w:val="2"/>
                <w:sz w:val="20"/>
              </w:rPr>
            </w:pPr>
          </w:p>
          <w:p w14:paraId="2E8A236F" w14:textId="77777777" w:rsidR="00027B83" w:rsidRPr="00BB641E" w:rsidRDefault="00027B83">
            <w:pPr>
              <w:rPr>
                <w:rFonts w:ascii="Verdana" w:hAnsi="Verdana"/>
                <w:b/>
                <w:kern w:val="2"/>
                <w:sz w:val="20"/>
              </w:rPr>
            </w:pPr>
          </w:p>
          <w:p w14:paraId="047E32A5" w14:textId="77777777" w:rsidR="00027B83" w:rsidRPr="00BB641E" w:rsidRDefault="00027B83">
            <w:pPr>
              <w:rPr>
                <w:rFonts w:ascii="Verdana" w:hAnsi="Verdana"/>
                <w:b/>
                <w:kern w:val="2"/>
                <w:sz w:val="20"/>
              </w:rPr>
            </w:pPr>
          </w:p>
          <w:p w14:paraId="786984D5" w14:textId="77777777" w:rsidR="00027B83" w:rsidRPr="00BB641E" w:rsidRDefault="00027B83">
            <w:pPr>
              <w:rPr>
                <w:rFonts w:ascii="Verdana" w:hAnsi="Verdana"/>
                <w:b/>
                <w:kern w:val="2"/>
                <w:sz w:val="20"/>
              </w:rPr>
            </w:pPr>
          </w:p>
          <w:p w14:paraId="0319D59F" w14:textId="77777777" w:rsidR="00027B83" w:rsidRPr="00BB641E" w:rsidRDefault="00027B83">
            <w:pPr>
              <w:rPr>
                <w:rFonts w:ascii="Verdana" w:hAnsi="Verdana"/>
                <w:b/>
                <w:kern w:val="2"/>
                <w:sz w:val="20"/>
              </w:rPr>
            </w:pPr>
          </w:p>
          <w:p w14:paraId="1124DA27" w14:textId="77777777" w:rsidR="00027B83" w:rsidRPr="00BB641E" w:rsidRDefault="00027B83">
            <w:pPr>
              <w:rPr>
                <w:rFonts w:ascii="Verdana" w:hAnsi="Verdana"/>
                <w:b/>
                <w:kern w:val="2"/>
                <w:sz w:val="20"/>
              </w:rPr>
            </w:pPr>
          </w:p>
          <w:p w14:paraId="4DD1D626" w14:textId="77777777" w:rsidR="00027B83" w:rsidRPr="00BB641E" w:rsidRDefault="00027B83">
            <w:pPr>
              <w:rPr>
                <w:rFonts w:ascii="Verdana" w:hAnsi="Verdana"/>
                <w:b/>
                <w:kern w:val="2"/>
                <w:sz w:val="20"/>
              </w:rPr>
            </w:pPr>
          </w:p>
          <w:p w14:paraId="06114155" w14:textId="77777777" w:rsidR="00027B83" w:rsidRPr="00BB641E" w:rsidRDefault="00027B83">
            <w:pPr>
              <w:rPr>
                <w:rFonts w:ascii="Verdana" w:hAnsi="Verdana"/>
                <w:b/>
                <w:kern w:val="2"/>
                <w:sz w:val="20"/>
              </w:rPr>
            </w:pPr>
          </w:p>
          <w:p w14:paraId="5F03FEF8" w14:textId="77777777" w:rsidR="00027B83" w:rsidRPr="00BB641E" w:rsidRDefault="00027B83">
            <w:pPr>
              <w:rPr>
                <w:rFonts w:ascii="Verdana" w:hAnsi="Verdana"/>
                <w:b/>
                <w:kern w:val="2"/>
                <w:sz w:val="20"/>
              </w:rPr>
            </w:pPr>
          </w:p>
          <w:p w14:paraId="37594690" w14:textId="77777777" w:rsidR="00027B83" w:rsidRPr="00BB641E" w:rsidRDefault="00027B83">
            <w:pPr>
              <w:rPr>
                <w:rFonts w:ascii="Verdana" w:hAnsi="Verdana"/>
                <w:kern w:val="2"/>
                <w:sz w:val="20"/>
              </w:rPr>
            </w:pPr>
          </w:p>
        </w:tc>
        <w:tc>
          <w:tcPr>
            <w:tcW w:w="6441" w:type="dxa"/>
            <w:gridSpan w:val="2"/>
          </w:tcPr>
          <w:p w14:paraId="5A845C00" w14:textId="77777777" w:rsidR="005F7025" w:rsidRPr="005F7025" w:rsidRDefault="005F7025" w:rsidP="005F7025">
            <w:pPr>
              <w:jc w:val="both"/>
              <w:rPr>
                <w:rFonts w:ascii="Verdana" w:hAnsi="Verdana"/>
                <w:sz w:val="20"/>
              </w:rPr>
            </w:pPr>
            <w:r w:rsidRPr="005F7025">
              <w:rPr>
                <w:rFonts w:ascii="Verdana" w:hAnsi="Verdana"/>
                <w:kern w:val="2"/>
                <w:sz w:val="20"/>
              </w:rPr>
              <w:t xml:space="preserve">Pradinės Sutarties vertė yra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 xml:space="preserve"> be PVM.</w:t>
            </w:r>
          </w:p>
          <w:p w14:paraId="22CA4E89" w14:textId="77777777" w:rsidR="005F7025" w:rsidRPr="005F7025" w:rsidRDefault="005F7025" w:rsidP="005F7025">
            <w:pPr>
              <w:jc w:val="both"/>
              <w:rPr>
                <w:rFonts w:ascii="Verdana" w:hAnsi="Verdana"/>
                <w:sz w:val="20"/>
              </w:rPr>
            </w:pPr>
            <w:r w:rsidRPr="005F7025">
              <w:rPr>
                <w:rFonts w:ascii="Verdana" w:hAnsi="Verdana"/>
                <w:kern w:val="2"/>
                <w:sz w:val="20"/>
              </w:rPr>
              <w:t xml:space="preserve">PVM sudaro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w:t>
            </w:r>
          </w:p>
          <w:p w14:paraId="4633973D" w14:textId="77777777" w:rsidR="005F7025" w:rsidRPr="005F7025" w:rsidRDefault="005F7025" w:rsidP="005F7025">
            <w:pPr>
              <w:jc w:val="both"/>
              <w:rPr>
                <w:rFonts w:ascii="Verdana" w:hAnsi="Verdana"/>
                <w:sz w:val="20"/>
              </w:rPr>
            </w:pPr>
            <w:r w:rsidRPr="005F7025">
              <w:rPr>
                <w:rFonts w:ascii="Verdana" w:hAnsi="Verdana"/>
                <w:kern w:val="2"/>
                <w:sz w:val="20"/>
              </w:rPr>
              <w:t xml:space="preserve">Sutarties kaina yra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 xml:space="preserve"> su PVM.</w:t>
            </w:r>
          </w:p>
          <w:p w14:paraId="427F6522" w14:textId="443DE536" w:rsidR="00541DF1" w:rsidRPr="00BB641E" w:rsidRDefault="005F7025" w:rsidP="005F7025">
            <w:pPr>
              <w:jc w:val="both"/>
              <w:rPr>
                <w:rFonts w:ascii="Verdana" w:hAnsi="Verdana"/>
                <w:color w:val="4472C4"/>
                <w:kern w:val="2"/>
                <w:sz w:val="20"/>
              </w:rPr>
            </w:pPr>
            <w:r w:rsidRPr="005F7025">
              <w:rPr>
                <w:rFonts w:ascii="Verdana" w:hAnsi="Verdana"/>
                <w:kern w:val="2"/>
                <w:sz w:val="20"/>
              </w:rPr>
              <w:t>Šioje Sutartyje P</w:t>
            </w:r>
            <w:r w:rsidRPr="005F7025">
              <w:rPr>
                <w:rFonts w:ascii="Verdana" w:hAnsi="Verdana"/>
                <w:color w:val="000000"/>
                <w:kern w:val="2"/>
                <w:sz w:val="20"/>
              </w:rPr>
              <w:t>radinės Sutarties vertė yra lygi Tiekėjo pasiūlymo kainai be PVM, nurodytai už visą pirkimo dokumentuose ir Sutartyje nurodytą Paslaugų kiekį ir (ar) apimtį</w:t>
            </w:r>
            <w:r w:rsidRPr="005F7025">
              <w:rPr>
                <w:rFonts w:ascii="Verdana" w:hAnsi="Verdana"/>
                <w:kern w:val="2"/>
                <w:sz w:val="20"/>
              </w:rPr>
              <w:t>.</w:t>
            </w:r>
          </w:p>
        </w:tc>
      </w:tr>
      <w:tr w:rsidR="00027B83" w14:paraId="2DE649CC" w14:textId="77777777" w:rsidTr="21B5A4C1">
        <w:trPr>
          <w:trHeight w:val="900"/>
        </w:trPr>
        <w:tc>
          <w:tcPr>
            <w:tcW w:w="3094" w:type="dxa"/>
            <w:gridSpan w:val="2"/>
          </w:tcPr>
          <w:p w14:paraId="19EB0E40" w14:textId="2D5B0D75" w:rsidR="00027B83" w:rsidRPr="00BB641E" w:rsidRDefault="000B0897">
            <w:pPr>
              <w:rPr>
                <w:rFonts w:ascii="Verdana" w:hAnsi="Verdana"/>
                <w:b/>
                <w:kern w:val="2"/>
                <w:sz w:val="20"/>
              </w:rPr>
            </w:pPr>
            <w:r w:rsidRPr="00BB641E">
              <w:rPr>
                <w:rFonts w:ascii="Verdana" w:hAnsi="Verdana"/>
                <w:b/>
                <w:kern w:val="2"/>
                <w:sz w:val="20"/>
              </w:rPr>
              <w:lastRenderedPageBreak/>
              <w:t xml:space="preserve">5.3. Sutarties kainos / įkainių perskaičiavimas taikant </w:t>
            </w:r>
            <w:r w:rsidRPr="00BB641E">
              <w:rPr>
                <w:rFonts w:ascii="Verdana" w:hAnsi="Verdana"/>
                <w:b/>
                <w:kern w:val="2"/>
                <w:sz w:val="20"/>
                <w:u w:val="single"/>
              </w:rPr>
              <w:t>peržiūros</w:t>
            </w:r>
            <w:r w:rsidRPr="00BB641E">
              <w:rPr>
                <w:rFonts w:ascii="Verdana" w:hAnsi="Verdana"/>
                <w:b/>
                <w:kern w:val="2"/>
                <w:sz w:val="20"/>
              </w:rPr>
              <w:t xml:space="preserve"> taisykles</w:t>
            </w:r>
          </w:p>
        </w:tc>
        <w:tc>
          <w:tcPr>
            <w:tcW w:w="6441" w:type="dxa"/>
            <w:gridSpan w:val="2"/>
          </w:tcPr>
          <w:p w14:paraId="1284AB9D" w14:textId="581EBDF2" w:rsidR="00027B83" w:rsidRPr="00BB641E" w:rsidRDefault="000B0897">
            <w:pPr>
              <w:rPr>
                <w:rFonts w:ascii="Verdana" w:hAnsi="Verdana"/>
                <w:color w:val="000000" w:themeColor="text1"/>
                <w:sz w:val="20"/>
              </w:rPr>
            </w:pPr>
            <w:r w:rsidRPr="00BB641E">
              <w:rPr>
                <w:rFonts w:ascii="Verdana" w:hAnsi="Verdana"/>
                <w:color w:val="000000" w:themeColor="text1"/>
                <w:kern w:val="2"/>
                <w:sz w:val="20"/>
              </w:rPr>
              <w:t>Sutarties kaina bus perskaičiuojam</w:t>
            </w:r>
            <w:r w:rsidR="00FC2DE7">
              <w:rPr>
                <w:rFonts w:ascii="Verdana" w:hAnsi="Verdana"/>
                <w:color w:val="000000" w:themeColor="text1"/>
                <w:kern w:val="2"/>
                <w:sz w:val="20"/>
              </w:rPr>
              <w:t>a</w:t>
            </w:r>
            <w:r w:rsidRPr="00BB641E">
              <w:rPr>
                <w:rFonts w:ascii="Verdana" w:hAnsi="Verdana"/>
                <w:color w:val="000000" w:themeColor="text1"/>
                <w:kern w:val="2"/>
                <w:sz w:val="20"/>
              </w:rPr>
              <w:t>:</w:t>
            </w:r>
          </w:p>
          <w:p w14:paraId="06B86594" w14:textId="77777777" w:rsidR="00027B83" w:rsidRPr="00BB641E" w:rsidRDefault="000B0897">
            <w:pPr>
              <w:rPr>
                <w:rFonts w:ascii="Verdana" w:hAnsi="Verdana"/>
                <w:color w:val="000000" w:themeColor="text1"/>
                <w:kern w:val="2"/>
                <w:sz w:val="20"/>
              </w:rPr>
            </w:pPr>
            <w:r w:rsidRPr="00BB641E">
              <w:rPr>
                <w:rFonts w:ascii="Verdana" w:hAnsi="Verdana"/>
                <w:color w:val="000000" w:themeColor="text1"/>
                <w:kern w:val="2"/>
                <w:sz w:val="20"/>
              </w:rPr>
              <w:t>5.3.1. dėl PVM tarifo pasikeitimo;</w:t>
            </w:r>
          </w:p>
          <w:p w14:paraId="7BACC3F3" w14:textId="099290D3" w:rsidR="00027B83" w:rsidRPr="00BB641E" w:rsidRDefault="000B0897" w:rsidP="00FF7631">
            <w:pPr>
              <w:rPr>
                <w:rFonts w:ascii="Verdana" w:hAnsi="Verdana"/>
                <w:color w:val="FF0000"/>
                <w:kern w:val="2"/>
                <w:sz w:val="20"/>
              </w:rPr>
            </w:pPr>
            <w:r w:rsidRPr="00BB641E">
              <w:rPr>
                <w:rFonts w:ascii="Verdana" w:hAnsi="Verdana"/>
                <w:color w:val="000000" w:themeColor="text1"/>
                <w:kern w:val="2"/>
                <w:sz w:val="20"/>
              </w:rPr>
              <w:t>5.3.</w:t>
            </w:r>
            <w:r w:rsidR="006A4327" w:rsidRPr="00BB641E">
              <w:rPr>
                <w:rFonts w:ascii="Verdana" w:hAnsi="Verdana"/>
                <w:color w:val="000000" w:themeColor="text1"/>
                <w:kern w:val="2"/>
                <w:sz w:val="20"/>
              </w:rPr>
              <w:t>2</w:t>
            </w:r>
            <w:r w:rsidRPr="00BB641E">
              <w:rPr>
                <w:rFonts w:ascii="Verdana" w:hAnsi="Verdana"/>
                <w:color w:val="000000" w:themeColor="text1"/>
                <w:kern w:val="2"/>
                <w:sz w:val="20"/>
              </w:rPr>
              <w:t>. dėl kainų lygio pokyčio</w:t>
            </w:r>
            <w:r w:rsidR="009C0C04" w:rsidRPr="00BB641E">
              <w:rPr>
                <w:rFonts w:ascii="Verdana" w:hAnsi="Verdana"/>
                <w:color w:val="000000" w:themeColor="text1"/>
                <w:kern w:val="2"/>
                <w:sz w:val="20"/>
              </w:rPr>
              <w:t>.</w:t>
            </w:r>
          </w:p>
        </w:tc>
      </w:tr>
      <w:tr w:rsidR="00027B83" w14:paraId="07D3F736" w14:textId="77777777" w:rsidTr="21B5A4C1">
        <w:trPr>
          <w:trHeight w:val="300"/>
        </w:trPr>
        <w:tc>
          <w:tcPr>
            <w:tcW w:w="3094" w:type="dxa"/>
            <w:gridSpan w:val="2"/>
          </w:tcPr>
          <w:p w14:paraId="76A9EF26" w14:textId="77777777" w:rsidR="00027B83" w:rsidRPr="00BB641E" w:rsidRDefault="000B0897">
            <w:pPr>
              <w:rPr>
                <w:rFonts w:ascii="Verdana" w:hAnsi="Verdana"/>
                <w:b/>
                <w:kern w:val="2"/>
                <w:sz w:val="20"/>
              </w:rPr>
            </w:pPr>
            <w:r w:rsidRPr="00BB641E">
              <w:rPr>
                <w:rFonts w:ascii="Verdana" w:hAnsi="Verdana"/>
                <w:b/>
                <w:kern w:val="2"/>
                <w:sz w:val="20"/>
              </w:rPr>
              <w:t>5.3.1. Sutarties kainos / įkainių peržiūra dėl PVM tarifo pasikeitimo</w:t>
            </w:r>
          </w:p>
        </w:tc>
        <w:tc>
          <w:tcPr>
            <w:tcW w:w="6441" w:type="dxa"/>
            <w:gridSpan w:val="2"/>
          </w:tcPr>
          <w:p w14:paraId="70486F0D" w14:textId="7EED8360" w:rsidR="00027B83" w:rsidRPr="00BB641E" w:rsidRDefault="000B0897" w:rsidP="00BB641E">
            <w:pPr>
              <w:jc w:val="both"/>
              <w:rPr>
                <w:rFonts w:ascii="Verdana" w:hAnsi="Verdana"/>
                <w:sz w:val="20"/>
              </w:rPr>
            </w:pPr>
            <w:r w:rsidRPr="00BB641E">
              <w:rPr>
                <w:rFonts w:ascii="Verdana" w:hAnsi="Verdana"/>
                <w:kern w:val="2"/>
                <w:sz w:val="20"/>
              </w:rPr>
              <w:t>Jeigu Sutarties vykdymo metu pasikeičia PVM mokėjimą reglamentuojantys teisės aktai, darantys tiesioginę įtaką Tiekėjo t</w:t>
            </w:r>
            <w:r w:rsidRPr="00BB641E">
              <w:rPr>
                <w:rFonts w:ascii="Verdana" w:hAnsi="Verdana"/>
                <w:sz w:val="20"/>
              </w:rPr>
              <w:t>ei</w:t>
            </w:r>
            <w:r w:rsidRPr="00BB641E">
              <w:rPr>
                <w:rFonts w:ascii="Verdana" w:hAnsi="Verdana"/>
                <w:kern w:val="2"/>
                <w:sz w:val="20"/>
              </w:rPr>
              <w:t>kiamų P</w:t>
            </w:r>
            <w:r w:rsidRPr="00BB641E">
              <w:rPr>
                <w:rFonts w:ascii="Verdana" w:hAnsi="Verdana"/>
                <w:sz w:val="20"/>
              </w:rPr>
              <w:t>aslaugų</w:t>
            </w:r>
            <w:r w:rsidRPr="00BB641E">
              <w:rPr>
                <w:rFonts w:ascii="Verdana" w:hAnsi="Verdana"/>
                <w:kern w:val="2"/>
                <w:sz w:val="20"/>
              </w:rPr>
              <w:t xml:space="preserve"> Sutartyje nurodytai kainai, Sutarties kaina perskaičiuojam</w:t>
            </w:r>
            <w:r w:rsidR="0009530A">
              <w:rPr>
                <w:rFonts w:ascii="Verdana" w:hAnsi="Verdana"/>
                <w:kern w:val="2"/>
                <w:sz w:val="20"/>
              </w:rPr>
              <w:t>a</w:t>
            </w:r>
            <w:r w:rsidRPr="00BB641E">
              <w:rPr>
                <w:rFonts w:ascii="Verdana" w:hAnsi="Verdana"/>
                <w:kern w:val="2"/>
                <w:sz w:val="20"/>
              </w:rPr>
              <w:t xml:space="preserve"> nekeičiant P</w:t>
            </w:r>
            <w:r w:rsidRPr="00BB641E">
              <w:rPr>
                <w:rFonts w:ascii="Verdana" w:hAnsi="Verdana"/>
                <w:sz w:val="20"/>
              </w:rPr>
              <w:t>aslaugų</w:t>
            </w:r>
            <w:r w:rsidRPr="00BB641E">
              <w:rPr>
                <w:rFonts w:ascii="Verdana" w:hAnsi="Verdana"/>
                <w:kern w:val="2"/>
                <w:sz w:val="20"/>
              </w:rPr>
              <w:t xml:space="preserve"> kainos be PVM.</w:t>
            </w:r>
          </w:p>
          <w:p w14:paraId="25D93571" w14:textId="77777777" w:rsidR="00027B83" w:rsidRPr="00BB641E" w:rsidRDefault="00027B83" w:rsidP="00BB641E">
            <w:pPr>
              <w:jc w:val="both"/>
              <w:rPr>
                <w:rFonts w:ascii="Verdana" w:hAnsi="Verdana"/>
                <w:kern w:val="2"/>
                <w:sz w:val="20"/>
              </w:rPr>
            </w:pPr>
          </w:p>
          <w:p w14:paraId="79B3F53C" w14:textId="4894E1E1" w:rsidR="00027B83" w:rsidRPr="00BB641E" w:rsidRDefault="000B0897" w:rsidP="00BB641E">
            <w:pPr>
              <w:jc w:val="both"/>
              <w:rPr>
                <w:rFonts w:ascii="Verdana" w:hAnsi="Verdana"/>
                <w:sz w:val="20"/>
              </w:rPr>
            </w:pPr>
            <w:r w:rsidRPr="00BB641E">
              <w:rPr>
                <w:rFonts w:ascii="Verdana" w:hAnsi="Verdana"/>
                <w:kern w:val="2"/>
                <w:sz w:val="20"/>
              </w:rPr>
              <w:t>Perskaičiuota Sutarties kaina įforminama Susitarimu ir turi būti taikoma nuo naujo PVM įvedimo datos (nepriklausomai nuo to, kada pasirašytas Susitarimas).</w:t>
            </w:r>
          </w:p>
        </w:tc>
      </w:tr>
      <w:tr w:rsidR="00027B83" w14:paraId="22F2EB60" w14:textId="77777777" w:rsidTr="21B5A4C1">
        <w:trPr>
          <w:trHeight w:val="300"/>
        </w:trPr>
        <w:tc>
          <w:tcPr>
            <w:tcW w:w="3094" w:type="dxa"/>
            <w:gridSpan w:val="2"/>
          </w:tcPr>
          <w:p w14:paraId="69BF8232" w14:textId="77777777" w:rsidR="00027B83" w:rsidRPr="00BB641E" w:rsidRDefault="000B0897">
            <w:pPr>
              <w:rPr>
                <w:rFonts w:ascii="Verdana" w:hAnsi="Verdana"/>
                <w:sz w:val="20"/>
              </w:rPr>
            </w:pPr>
            <w:r w:rsidRPr="00BB641E">
              <w:rPr>
                <w:rFonts w:ascii="Verdana" w:hAnsi="Verdana"/>
                <w:b/>
                <w:bCs/>
                <w:kern w:val="2"/>
                <w:sz w:val="20"/>
              </w:rPr>
              <w:t>5.3.2.</w:t>
            </w:r>
            <w:r w:rsidRPr="00BB641E">
              <w:rPr>
                <w:rFonts w:ascii="Verdana" w:hAnsi="Verdana"/>
                <w:kern w:val="2"/>
                <w:sz w:val="20"/>
              </w:rPr>
              <w:t xml:space="preserve"> </w:t>
            </w:r>
            <w:r w:rsidRPr="00BB641E">
              <w:rPr>
                <w:rFonts w:ascii="Verdana" w:hAnsi="Verdana"/>
                <w:b/>
                <w:bCs/>
                <w:kern w:val="2"/>
                <w:sz w:val="20"/>
              </w:rPr>
              <w:t>Sutarties kainos / įkainių peržiūra dėl kitų mokesčių, lemiančių Paslaugų kainos / įkainių pokytį, pasikeitimo</w:t>
            </w:r>
          </w:p>
        </w:tc>
        <w:tc>
          <w:tcPr>
            <w:tcW w:w="6441" w:type="dxa"/>
            <w:gridSpan w:val="2"/>
          </w:tcPr>
          <w:p w14:paraId="72F29F1D" w14:textId="77777777" w:rsidR="00027B83" w:rsidRPr="00BB641E" w:rsidRDefault="000B0897">
            <w:pPr>
              <w:rPr>
                <w:rFonts w:ascii="Verdana" w:hAnsi="Verdana"/>
                <w:kern w:val="2"/>
                <w:sz w:val="20"/>
              </w:rPr>
            </w:pPr>
            <w:r w:rsidRPr="00BB641E">
              <w:rPr>
                <w:rFonts w:ascii="Verdana" w:hAnsi="Verdana"/>
                <w:kern w:val="2"/>
                <w:sz w:val="20"/>
              </w:rPr>
              <w:t>Netaikoma</w:t>
            </w:r>
          </w:p>
          <w:p w14:paraId="60CF0B67" w14:textId="77777777" w:rsidR="00027B83" w:rsidRPr="00BB641E" w:rsidRDefault="00027B83">
            <w:pPr>
              <w:rPr>
                <w:rFonts w:ascii="Verdana" w:hAnsi="Verdana"/>
                <w:kern w:val="2"/>
                <w:sz w:val="20"/>
              </w:rPr>
            </w:pPr>
          </w:p>
          <w:p w14:paraId="4FEBC50A" w14:textId="2059E913" w:rsidR="00027B83" w:rsidRPr="00BB641E" w:rsidRDefault="00027B83">
            <w:pPr>
              <w:rPr>
                <w:rFonts w:ascii="Verdana" w:hAnsi="Verdana"/>
                <w:sz w:val="20"/>
              </w:rPr>
            </w:pPr>
          </w:p>
        </w:tc>
      </w:tr>
      <w:tr w:rsidR="00027B83" w14:paraId="1C0AE283" w14:textId="77777777" w:rsidTr="21B5A4C1">
        <w:trPr>
          <w:trHeight w:val="300"/>
        </w:trPr>
        <w:tc>
          <w:tcPr>
            <w:tcW w:w="3094" w:type="dxa"/>
            <w:gridSpan w:val="2"/>
          </w:tcPr>
          <w:p w14:paraId="5C3C7413" w14:textId="77777777" w:rsidR="00027B83" w:rsidRPr="00BB641E" w:rsidRDefault="000B0897">
            <w:pPr>
              <w:rPr>
                <w:rFonts w:ascii="Verdana" w:hAnsi="Verdana"/>
                <w:b/>
                <w:kern w:val="2"/>
                <w:sz w:val="20"/>
              </w:rPr>
            </w:pPr>
            <w:r w:rsidRPr="00BB641E">
              <w:rPr>
                <w:rFonts w:ascii="Verdana" w:hAnsi="Verdana"/>
                <w:b/>
                <w:kern w:val="2"/>
                <w:sz w:val="20"/>
              </w:rPr>
              <w:t>5.3.3. Sutarties kainos / įkainių peržiūra dėl kainų lygio pokyčio</w:t>
            </w:r>
          </w:p>
          <w:p w14:paraId="163DF192" w14:textId="77777777" w:rsidR="00027B83" w:rsidRPr="00BB641E" w:rsidRDefault="00027B83">
            <w:pPr>
              <w:rPr>
                <w:rFonts w:ascii="Verdana" w:hAnsi="Verdana"/>
                <w:kern w:val="2"/>
                <w:sz w:val="20"/>
              </w:rPr>
            </w:pPr>
          </w:p>
          <w:p w14:paraId="61691A65" w14:textId="58BFE640" w:rsidR="00027B83" w:rsidRPr="00BB641E" w:rsidRDefault="00027B83">
            <w:pPr>
              <w:rPr>
                <w:rFonts w:ascii="Verdana" w:hAnsi="Verdana"/>
                <w:b/>
                <w:kern w:val="2"/>
                <w:sz w:val="20"/>
              </w:rPr>
            </w:pPr>
          </w:p>
        </w:tc>
        <w:tc>
          <w:tcPr>
            <w:tcW w:w="6441" w:type="dxa"/>
            <w:gridSpan w:val="2"/>
          </w:tcPr>
          <w:p w14:paraId="4C3CF6A4" w14:textId="1CAB7A0F" w:rsidR="00E33AA4" w:rsidRPr="00E33AA4" w:rsidRDefault="00E33AA4" w:rsidP="00E33AA4">
            <w:pPr>
              <w:jc w:val="both"/>
              <w:rPr>
                <w:rFonts w:ascii="Verdana" w:hAnsi="Verdana"/>
                <w:kern w:val="2"/>
                <w:sz w:val="20"/>
              </w:rPr>
            </w:pPr>
            <w:r w:rsidRPr="00E33AA4">
              <w:rPr>
                <w:rFonts w:ascii="Verdana" w:hAnsi="Verdana"/>
                <w:kern w:val="2"/>
                <w:sz w:val="20"/>
              </w:rPr>
              <w:t>Paslaugų kaina Sutarties galiojimo laikotarpiu gali būti perskaičiuojama (didinama / didinami ar mažinama / mažinami) šiais atvejais:</w:t>
            </w:r>
          </w:p>
          <w:p w14:paraId="59CECFB0" w14:textId="0BA7D202"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Valstybės duomenų agentūros duomenimis Vartotojų kainų indekso dydis pagal bendro kainų lygio kitimą (padidėja arba sumažėja 5 %) palyginus su Sutarties įsigaliojimo mėnesį, o jei per</w:t>
            </w:r>
            <w:r w:rsidR="006C64B0" w:rsidRPr="00504C30">
              <w:rPr>
                <w:rFonts w:ascii="Verdana" w:hAnsi="Verdana"/>
                <w:kern w:val="2"/>
                <w:sz w:val="20"/>
              </w:rPr>
              <w:t>s</w:t>
            </w:r>
            <w:r w:rsidRPr="00E33AA4">
              <w:rPr>
                <w:rFonts w:ascii="Verdana" w:hAnsi="Verdana"/>
                <w:kern w:val="2"/>
                <w:sz w:val="20"/>
              </w:rPr>
              <w:t>kaičiavimas buvo atliktas – paskutinio per</w:t>
            </w:r>
            <w:r w:rsidR="006C64B0" w:rsidRPr="00504C30">
              <w:rPr>
                <w:rFonts w:ascii="Verdana" w:hAnsi="Verdana"/>
                <w:kern w:val="2"/>
                <w:sz w:val="20"/>
              </w:rPr>
              <w:t>s</w:t>
            </w:r>
            <w:r w:rsidRPr="00E33AA4">
              <w:rPr>
                <w:rFonts w:ascii="Verdana" w:hAnsi="Verdana"/>
                <w:kern w:val="2"/>
                <w:sz w:val="20"/>
              </w:rPr>
              <w:t>kaičiavimo mėnesį skelbtu tos pačios paskirties Vartotojų kainos indekso dydžiu ( duomenų šaltinis – http://osp.stat.gov.lt/ skyriuje „Vartotojų kainų indeksai“ skelbiamas indeksas „Vartojimo prekės ir paslaugos“)</w:t>
            </w:r>
          </w:p>
          <w:p w14:paraId="6E02722B" w14:textId="77777777"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 xml:space="preserve">Perskaičiavimas gali būti atliekamas kas 6 mėnesius nuo Sutarties įsigaliojimo dienos. </w:t>
            </w:r>
          </w:p>
          <w:p w14:paraId="6EE2D6A7" w14:textId="77777777"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Perskaičiavimas atliekamas pagal žemiau nurodytą formulę:</w:t>
            </w:r>
          </w:p>
          <w:p w14:paraId="0F51A867" w14:textId="13E72D94" w:rsidR="00E33AA4" w:rsidRPr="00E33AA4" w:rsidRDefault="00E33AA4" w:rsidP="00E33AA4">
            <w:pPr>
              <w:jc w:val="both"/>
              <w:rPr>
                <w:rFonts w:ascii="Verdana" w:hAnsi="Verdana"/>
                <w:kern w:val="2"/>
                <w:sz w:val="20"/>
              </w:rPr>
            </w:pPr>
            <w:r w:rsidRPr="00E33AA4">
              <w:rPr>
                <w:rFonts w:ascii="Verdana" w:hAnsi="Verdana"/>
                <w:kern w:val="2"/>
                <w:sz w:val="20"/>
              </w:rPr>
              <w:tab/>
            </w:r>
            <w:r w:rsidRPr="00504C30">
              <w:rPr>
                <w:rFonts w:ascii="Verdana" w:hAnsi="Verdana"/>
                <w:noProof/>
                <w:kern w:val="2"/>
                <w:sz w:val="20"/>
              </w:rPr>
              <w:drawing>
                <wp:inline distT="0" distB="0" distL="0" distR="0" wp14:anchorId="3047C428" wp14:editId="50E05BC1">
                  <wp:extent cx="1025525" cy="246380"/>
                  <wp:effectExtent l="0" t="0" r="3175" b="1270"/>
                  <wp:docPr id="1378448525" name="Paveikslėlis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5525" cy="246380"/>
                          </a:xfrm>
                          <a:prstGeom prst="rect">
                            <a:avLst/>
                          </a:prstGeom>
                          <a:noFill/>
                          <a:ln>
                            <a:noFill/>
                          </a:ln>
                        </pic:spPr>
                      </pic:pic>
                    </a:graphicData>
                  </a:graphic>
                </wp:inline>
              </w:drawing>
            </w:r>
          </w:p>
          <w:p w14:paraId="4AB621E7" w14:textId="77777777" w:rsidR="00E33AA4" w:rsidRPr="00E33AA4" w:rsidRDefault="00E33AA4" w:rsidP="00E33AA4">
            <w:pPr>
              <w:jc w:val="both"/>
              <w:rPr>
                <w:rFonts w:ascii="Verdana" w:hAnsi="Verdana"/>
                <w:kern w:val="2"/>
                <w:sz w:val="20"/>
              </w:rPr>
            </w:pPr>
            <w:r w:rsidRPr="00E33AA4">
              <w:rPr>
                <w:rFonts w:ascii="Verdana" w:hAnsi="Verdana"/>
                <w:i/>
                <w:iCs/>
                <w:kern w:val="2"/>
                <w:sz w:val="20"/>
              </w:rPr>
              <w:t>, kur</w:t>
            </w:r>
          </w:p>
          <w:p w14:paraId="483F7462" w14:textId="75315A5E" w:rsidR="00E33AA4" w:rsidRPr="00E33AA4" w:rsidRDefault="00E33AA4" w:rsidP="00E33AA4">
            <w:pPr>
              <w:jc w:val="both"/>
              <w:rPr>
                <w:rFonts w:ascii="Verdana" w:hAnsi="Verdana"/>
                <w:kern w:val="2"/>
                <w:sz w:val="20"/>
              </w:rPr>
            </w:pPr>
            <w:r w:rsidRPr="00E33AA4">
              <w:rPr>
                <w:rFonts w:ascii="Verdana" w:hAnsi="Verdana"/>
                <w:b/>
                <w:bCs/>
                <w:kern w:val="2"/>
                <w:sz w:val="20"/>
              </w:rPr>
              <w:t>a</w:t>
            </w:r>
            <w:r w:rsidRPr="00E33AA4">
              <w:rPr>
                <w:rFonts w:ascii="Verdana" w:hAnsi="Verdana"/>
                <w:kern w:val="2"/>
                <w:sz w:val="20"/>
              </w:rPr>
              <w:t xml:space="preserve"> – </w:t>
            </w:r>
            <w:r w:rsidR="00D6074B">
              <w:rPr>
                <w:rFonts w:ascii="Verdana" w:hAnsi="Verdana"/>
                <w:kern w:val="2"/>
                <w:sz w:val="20"/>
              </w:rPr>
              <w:t>kaina</w:t>
            </w:r>
            <w:r w:rsidRPr="00E33AA4">
              <w:rPr>
                <w:rFonts w:ascii="Verdana" w:hAnsi="Verdana"/>
                <w:kern w:val="2"/>
                <w:sz w:val="20"/>
              </w:rPr>
              <w:t xml:space="preserve"> (Eur be PVM)) (jei ji jau buvo perskaičiuota, tai po paskutinio perskaičiavimo);</w:t>
            </w:r>
          </w:p>
          <w:p w14:paraId="4560A8CC" w14:textId="18D09807" w:rsidR="00E33AA4" w:rsidRPr="00E33AA4" w:rsidRDefault="00E33AA4" w:rsidP="00E33AA4">
            <w:pPr>
              <w:jc w:val="both"/>
              <w:rPr>
                <w:rFonts w:ascii="Verdana" w:hAnsi="Verdana"/>
                <w:kern w:val="2"/>
                <w:sz w:val="20"/>
              </w:rPr>
            </w:pPr>
            <w:r w:rsidRPr="00E33AA4">
              <w:rPr>
                <w:rFonts w:ascii="Verdana" w:hAnsi="Verdana"/>
                <w:b/>
                <w:bCs/>
                <w:kern w:val="2"/>
                <w:sz w:val="20"/>
              </w:rPr>
              <w:t>a</w:t>
            </w:r>
            <w:r w:rsidRPr="00E33AA4">
              <w:rPr>
                <w:rFonts w:ascii="Verdana" w:hAnsi="Verdana"/>
                <w:kern w:val="2"/>
                <w:sz w:val="20"/>
                <w:vertAlign w:val="subscript"/>
              </w:rPr>
              <w:t>1</w:t>
            </w:r>
            <w:r w:rsidRPr="00E33AA4">
              <w:rPr>
                <w:rFonts w:ascii="Verdana" w:hAnsi="Verdana"/>
                <w:kern w:val="2"/>
                <w:sz w:val="20"/>
              </w:rPr>
              <w:t xml:space="preserve"> – perskaičiuota (pakeista) </w:t>
            </w:r>
            <w:r w:rsidR="00D6074B">
              <w:rPr>
                <w:rFonts w:ascii="Verdana" w:hAnsi="Verdana"/>
                <w:kern w:val="2"/>
                <w:sz w:val="20"/>
              </w:rPr>
              <w:t>kaina</w:t>
            </w:r>
            <w:r w:rsidRPr="00E33AA4">
              <w:rPr>
                <w:rFonts w:ascii="Verdana" w:hAnsi="Verdana"/>
                <w:kern w:val="2"/>
                <w:sz w:val="20"/>
              </w:rPr>
              <w:t xml:space="preserve"> (Eur be PVM);</w:t>
            </w:r>
          </w:p>
          <w:p w14:paraId="283861BE" w14:textId="6E3D33B4" w:rsidR="00E33AA4" w:rsidRPr="00E33AA4" w:rsidRDefault="00E33AA4" w:rsidP="00E33AA4">
            <w:pPr>
              <w:jc w:val="both"/>
              <w:rPr>
                <w:rFonts w:ascii="Verdana" w:hAnsi="Verdana"/>
                <w:kern w:val="2"/>
                <w:sz w:val="20"/>
              </w:rPr>
            </w:pPr>
            <w:r w:rsidRPr="00E33AA4">
              <w:rPr>
                <w:rFonts w:ascii="Verdana" w:hAnsi="Verdana"/>
                <w:b/>
                <w:bCs/>
                <w:kern w:val="2"/>
                <w:sz w:val="20"/>
              </w:rPr>
              <w:t xml:space="preserve">k </w:t>
            </w:r>
            <w:r w:rsidRPr="00E33AA4">
              <w:rPr>
                <w:rFonts w:ascii="Verdana" w:hAnsi="Verdana"/>
                <w:kern w:val="2"/>
                <w:sz w:val="20"/>
              </w:rPr>
              <w:t xml:space="preserve">– Pagal vartotojų kainų indeksą </w:t>
            </w:r>
            <w:r w:rsidRPr="00E33AA4">
              <w:rPr>
                <w:rFonts w:ascii="Verdana" w:hAnsi="Verdana"/>
                <w:i/>
                <w:iCs/>
                <w:kern w:val="2"/>
                <w:sz w:val="20"/>
              </w:rPr>
              <w:t xml:space="preserve">„Vartojimo prekės ir paslaugos“ </w:t>
            </w:r>
            <w:r w:rsidRPr="00E33AA4">
              <w:rPr>
                <w:rFonts w:ascii="Verdana" w:hAnsi="Verdana"/>
                <w:kern w:val="2"/>
                <w:sz w:val="20"/>
              </w:rPr>
              <w:t>apskaičiuotas Vartojimo prekių ir paslaugų kainų pokytis (padidėjimas arba sumažėjimas) (%). „k“ reikšmė skaičiuojama pagal formulę:</w:t>
            </w:r>
          </w:p>
          <w:p w14:paraId="4385281D" w14:textId="77777777" w:rsidR="00561AA1" w:rsidRPr="00561AA1" w:rsidRDefault="00561AA1" w:rsidP="00561AA1">
            <w:pPr>
              <w:jc w:val="both"/>
              <w:rPr>
                <w:rFonts w:ascii="Verdana" w:hAnsi="Verdana"/>
                <w:kern w:val="2"/>
                <w:sz w:val="20"/>
              </w:rPr>
            </w:pPr>
            <w:r w:rsidRPr="00561AA1">
              <w:rPr>
                <w:rFonts w:ascii="Verdana" w:hAnsi="Verdana"/>
                <w:kern w:val="2"/>
                <w:sz w:val="20"/>
              </w:rPr>
              <w:tab/>
            </w:r>
          </w:p>
          <w:p w14:paraId="6660B6C7" w14:textId="1187CB0E" w:rsidR="00561AA1" w:rsidRPr="00561AA1" w:rsidRDefault="00561AA1" w:rsidP="00561AA1">
            <w:pPr>
              <w:jc w:val="both"/>
              <w:rPr>
                <w:rFonts w:ascii="Verdana" w:hAnsi="Verdana"/>
                <w:kern w:val="2"/>
                <w:sz w:val="20"/>
              </w:rPr>
            </w:pPr>
            <w:r w:rsidRPr="00504C30">
              <w:rPr>
                <w:rFonts w:ascii="Verdana" w:hAnsi="Verdana"/>
                <w:noProof/>
                <w:kern w:val="2"/>
                <w:sz w:val="20"/>
              </w:rPr>
              <w:drawing>
                <wp:inline distT="0" distB="0" distL="0" distR="0" wp14:anchorId="7539BFEF" wp14:editId="0AF0BF1C">
                  <wp:extent cx="1598295" cy="286385"/>
                  <wp:effectExtent l="0" t="0" r="1905" b="0"/>
                  <wp:docPr id="46897530" name="Paveikslėlis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8295" cy="286385"/>
                          </a:xfrm>
                          <a:prstGeom prst="rect">
                            <a:avLst/>
                          </a:prstGeom>
                          <a:noFill/>
                          <a:ln>
                            <a:noFill/>
                          </a:ln>
                        </pic:spPr>
                      </pic:pic>
                    </a:graphicData>
                  </a:graphic>
                </wp:inline>
              </w:drawing>
            </w:r>
            <w:r w:rsidRPr="00561AA1">
              <w:rPr>
                <w:rFonts w:ascii="Verdana" w:hAnsi="Verdana"/>
                <w:kern w:val="2"/>
                <w:sz w:val="20"/>
              </w:rPr>
              <w:t>, (proc.) kur</w:t>
            </w:r>
          </w:p>
          <w:p w14:paraId="2750CCC2" w14:textId="12A5DBCA" w:rsidR="00561AA1" w:rsidRPr="00561AA1" w:rsidRDefault="00561AA1" w:rsidP="00561AA1">
            <w:pPr>
              <w:jc w:val="both"/>
              <w:rPr>
                <w:rFonts w:ascii="Verdana" w:hAnsi="Verdana"/>
                <w:kern w:val="2"/>
                <w:sz w:val="20"/>
              </w:rPr>
            </w:pPr>
            <w:r w:rsidRPr="00561AA1">
              <w:rPr>
                <w:rFonts w:ascii="Verdana" w:hAnsi="Verdana"/>
                <w:kern w:val="2"/>
                <w:sz w:val="20"/>
              </w:rPr>
              <w:tab/>
            </w:r>
            <w:r w:rsidRPr="00561AA1">
              <w:rPr>
                <w:rFonts w:ascii="Verdana" w:hAnsi="Verdana"/>
                <w:b/>
                <w:bCs/>
                <w:kern w:val="2"/>
                <w:sz w:val="20"/>
              </w:rPr>
              <w:t>Ind</w:t>
            </w:r>
            <w:r w:rsidR="00AF7324">
              <w:rPr>
                <w:rFonts w:ascii="Verdana" w:hAnsi="Verdana"/>
                <w:b/>
                <w:bCs/>
                <w:kern w:val="2"/>
                <w:sz w:val="20"/>
                <w:vertAlign w:val="subscript"/>
              </w:rPr>
              <w:t>naujausias</w:t>
            </w:r>
            <w:r w:rsidRPr="00561AA1">
              <w:rPr>
                <w:rFonts w:ascii="Verdana" w:hAnsi="Verdana"/>
                <w:kern w:val="2"/>
                <w:sz w:val="20"/>
              </w:rPr>
              <w:t xml:space="preserve"> – kreipimosi dėl kainos perskaičiavimo išsiuntimo kitai šaliai datą naujausias paskelbtas vartojimo prekių ir paslaugų indeksas </w:t>
            </w:r>
            <w:r w:rsidRPr="00561AA1">
              <w:rPr>
                <w:rFonts w:ascii="Verdana" w:hAnsi="Verdana"/>
                <w:i/>
                <w:iCs/>
                <w:kern w:val="2"/>
                <w:sz w:val="20"/>
              </w:rPr>
              <w:t>„Vartojimo prekės ir paslaugos“</w:t>
            </w:r>
            <w:r w:rsidRPr="00561AA1">
              <w:rPr>
                <w:rFonts w:ascii="Verdana" w:hAnsi="Verdana"/>
                <w:kern w:val="2"/>
                <w:sz w:val="20"/>
              </w:rPr>
              <w:t>;</w:t>
            </w:r>
          </w:p>
          <w:p w14:paraId="61CBE77F" w14:textId="49662D03" w:rsidR="00561AA1" w:rsidRPr="00561AA1" w:rsidRDefault="00561AA1" w:rsidP="00561AA1">
            <w:pPr>
              <w:jc w:val="both"/>
              <w:rPr>
                <w:rFonts w:ascii="Verdana" w:hAnsi="Verdana"/>
                <w:kern w:val="2"/>
                <w:sz w:val="20"/>
              </w:rPr>
            </w:pPr>
            <w:r w:rsidRPr="00561AA1">
              <w:rPr>
                <w:rFonts w:ascii="Verdana" w:hAnsi="Verdana"/>
                <w:kern w:val="2"/>
                <w:sz w:val="20"/>
              </w:rPr>
              <w:tab/>
            </w:r>
            <w:r w:rsidRPr="00561AA1">
              <w:rPr>
                <w:rFonts w:ascii="Verdana" w:hAnsi="Verdana"/>
                <w:b/>
                <w:bCs/>
                <w:kern w:val="2"/>
                <w:sz w:val="20"/>
              </w:rPr>
              <w:t>Ind</w:t>
            </w:r>
            <w:r w:rsidR="00AF7324">
              <w:rPr>
                <w:rFonts w:ascii="Verdana" w:hAnsi="Verdana"/>
                <w:b/>
                <w:bCs/>
                <w:kern w:val="2"/>
                <w:sz w:val="20"/>
                <w:vertAlign w:val="subscript"/>
              </w:rPr>
              <w:t>pradžia</w:t>
            </w:r>
            <w:r w:rsidRPr="00561AA1">
              <w:rPr>
                <w:rFonts w:ascii="Verdana" w:hAnsi="Verdana"/>
                <w:kern w:val="2"/>
                <w:sz w:val="20"/>
              </w:rPr>
              <w:t xml:space="preserve"> – laikotarpio pradžios datos (mėnesio) vartojimo prekių ir paslaugų indeksas </w:t>
            </w:r>
            <w:r w:rsidRPr="00561AA1">
              <w:rPr>
                <w:rFonts w:ascii="Verdana" w:hAnsi="Verdana"/>
                <w:i/>
                <w:iCs/>
                <w:kern w:val="2"/>
                <w:sz w:val="20"/>
              </w:rPr>
              <w:t>„Vartojimo prekės ir paslaugos“</w:t>
            </w:r>
            <w:r w:rsidRPr="00561AA1">
              <w:rPr>
                <w:rFonts w:ascii="Verdana" w:hAnsi="Verdana"/>
                <w:kern w:val="2"/>
                <w:sz w:val="20"/>
              </w:rPr>
              <w:t xml:space="preserve">. Pirmojo perskaičiavimo atveju laikotarpio pradžia (mėnuo) yra Sutarties įsigaliojimo mėnuo. Antrojo ir vėlesnių </w:t>
            </w:r>
            <w:r w:rsidRPr="00561AA1">
              <w:rPr>
                <w:rFonts w:ascii="Verdana" w:hAnsi="Verdana"/>
                <w:kern w:val="2"/>
                <w:sz w:val="20"/>
              </w:rPr>
              <w:lastRenderedPageBreak/>
              <w:t>perskaičiavimų atveju laikotarpio pradžia (mėnuo) yra paskutinio perskaičiavimo metu naudotos paskelbto atitinkamo indekso reikšmės mėnuo.</w:t>
            </w:r>
          </w:p>
          <w:p w14:paraId="667CD5BE" w14:textId="2F548C61" w:rsidR="00561AA1" w:rsidRPr="00561AA1" w:rsidRDefault="00561AA1" w:rsidP="00561AA1">
            <w:pPr>
              <w:jc w:val="both"/>
              <w:rPr>
                <w:rFonts w:ascii="Verdana" w:hAnsi="Verdana"/>
                <w:kern w:val="2"/>
                <w:sz w:val="20"/>
              </w:rPr>
            </w:pPr>
            <w:r w:rsidRPr="00561AA1">
              <w:rPr>
                <w:rFonts w:ascii="Verdana" w:hAnsi="Verdana"/>
                <w:kern w:val="2"/>
                <w:sz w:val="20"/>
              </w:rPr>
              <w:t>4.</w:t>
            </w:r>
            <w:r w:rsidR="00563607" w:rsidRPr="00504C30">
              <w:rPr>
                <w:rFonts w:ascii="Verdana" w:hAnsi="Verdana"/>
                <w:kern w:val="2"/>
                <w:sz w:val="20"/>
              </w:rPr>
              <w:t xml:space="preserve"> P</w:t>
            </w:r>
            <w:r w:rsidRPr="00561AA1">
              <w:rPr>
                <w:rFonts w:ascii="Verdana" w:hAnsi="Verdana"/>
                <w:kern w:val="2"/>
                <w:sz w:val="20"/>
              </w:rPr>
              <w:t>erskaičiuot</w:t>
            </w:r>
            <w:r w:rsidR="00D6074B">
              <w:rPr>
                <w:rFonts w:ascii="Verdana" w:hAnsi="Verdana"/>
                <w:kern w:val="2"/>
                <w:sz w:val="20"/>
              </w:rPr>
              <w:t>os kainos</w:t>
            </w:r>
            <w:r w:rsidRPr="00561AA1">
              <w:rPr>
                <w:rFonts w:ascii="Verdana" w:hAnsi="Verdana"/>
                <w:kern w:val="2"/>
                <w:sz w:val="20"/>
              </w:rPr>
              <w:t xml:space="preserve"> įforminimas: </w:t>
            </w:r>
            <w:r w:rsidR="00D6074B">
              <w:rPr>
                <w:rFonts w:ascii="Verdana" w:hAnsi="Verdana"/>
                <w:kern w:val="2"/>
                <w:sz w:val="20"/>
              </w:rPr>
              <w:t>kainos</w:t>
            </w:r>
            <w:r w:rsidRPr="00561AA1">
              <w:rPr>
                <w:rFonts w:ascii="Verdana" w:hAnsi="Verdana"/>
                <w:kern w:val="2"/>
                <w:sz w:val="20"/>
              </w:rPr>
              <w:t xml:space="preserve"> perskaičiavimas įforminamas dvišaliu Užsakovo ir Paslaugų teikėjo pasirašomu papildomu susitarimu. Nei viena iš Šalių neturi teisės atsisakyti pasirašyti tokio susitarimo be pagrįstų priežasčių. Prie Sutarties </w:t>
            </w:r>
            <w:r w:rsidR="00D6074B">
              <w:rPr>
                <w:rFonts w:ascii="Verdana" w:hAnsi="Verdana"/>
                <w:kern w:val="2"/>
                <w:sz w:val="20"/>
              </w:rPr>
              <w:t>kainos</w:t>
            </w:r>
            <w:r w:rsidRPr="00561AA1">
              <w:rPr>
                <w:rFonts w:ascii="Verdana" w:hAnsi="Verdana"/>
                <w:kern w:val="2"/>
                <w:sz w:val="20"/>
              </w:rPr>
              <w:t xml:space="preserve"> perskaičiavimo yra būtina pridėti šiuos Sutarties šalių įgaliotų atstovų pasirašytus priedus: </w:t>
            </w:r>
            <w:r w:rsidR="00D6074B">
              <w:rPr>
                <w:rFonts w:ascii="Verdana" w:hAnsi="Verdana"/>
                <w:kern w:val="2"/>
                <w:sz w:val="20"/>
              </w:rPr>
              <w:t>kainos</w:t>
            </w:r>
            <w:r w:rsidRPr="00561AA1">
              <w:rPr>
                <w:rFonts w:ascii="Verdana" w:hAnsi="Verdana"/>
                <w:kern w:val="2"/>
                <w:sz w:val="20"/>
              </w:rPr>
              <w:t xml:space="preserve"> Eur be PVM perskaičiavimą pagrindžiančius dokumentus, skaičiavimą pagrindžiančius dokumentus;</w:t>
            </w:r>
          </w:p>
          <w:p w14:paraId="232367B2" w14:textId="03EAA326" w:rsidR="00642AE6" w:rsidRPr="00642AE6" w:rsidRDefault="00642AE6" w:rsidP="00642AE6">
            <w:pPr>
              <w:jc w:val="both"/>
              <w:rPr>
                <w:rFonts w:ascii="Verdana" w:hAnsi="Verdana"/>
                <w:kern w:val="2"/>
                <w:sz w:val="20"/>
              </w:rPr>
            </w:pPr>
            <w:r w:rsidRPr="00642AE6">
              <w:rPr>
                <w:rFonts w:ascii="Verdana" w:hAnsi="Verdana"/>
                <w:kern w:val="2"/>
                <w:sz w:val="20"/>
              </w:rPr>
              <w:t>5.</w:t>
            </w:r>
            <w:r w:rsidR="00563607" w:rsidRPr="00504C30">
              <w:rPr>
                <w:rFonts w:ascii="Verdana" w:hAnsi="Verdana"/>
                <w:kern w:val="2"/>
                <w:sz w:val="20"/>
              </w:rPr>
              <w:t xml:space="preserve"> </w:t>
            </w:r>
            <w:r w:rsidR="00D6074B">
              <w:rPr>
                <w:rFonts w:ascii="Verdana" w:hAnsi="Verdana"/>
                <w:kern w:val="2"/>
                <w:sz w:val="20"/>
              </w:rPr>
              <w:t>Kaina</w:t>
            </w:r>
            <w:r w:rsidRPr="00642AE6">
              <w:rPr>
                <w:rFonts w:ascii="Verdana" w:hAnsi="Verdana"/>
                <w:kern w:val="2"/>
                <w:sz w:val="20"/>
              </w:rPr>
              <w:t xml:space="preserve"> Eur be PVM laikom</w:t>
            </w:r>
            <w:r w:rsidR="00D6074B">
              <w:rPr>
                <w:rFonts w:ascii="Verdana" w:hAnsi="Verdana"/>
                <w:kern w:val="2"/>
                <w:sz w:val="20"/>
              </w:rPr>
              <w:t>a</w:t>
            </w:r>
            <w:r w:rsidRPr="00642AE6">
              <w:rPr>
                <w:rFonts w:ascii="Verdana" w:hAnsi="Verdana"/>
                <w:kern w:val="2"/>
                <w:sz w:val="20"/>
              </w:rPr>
              <w:t xml:space="preserve"> perskaičiuota, kai Sutarties Šalys pasirašo susitarimą dėl </w:t>
            </w:r>
            <w:r w:rsidR="00D6074B">
              <w:rPr>
                <w:rFonts w:ascii="Verdana" w:hAnsi="Verdana"/>
                <w:kern w:val="2"/>
                <w:sz w:val="20"/>
              </w:rPr>
              <w:t>kainos</w:t>
            </w:r>
            <w:r w:rsidRPr="00642AE6">
              <w:rPr>
                <w:rFonts w:ascii="Verdana" w:hAnsi="Verdana"/>
                <w:kern w:val="2"/>
                <w:sz w:val="20"/>
              </w:rPr>
              <w:t xml:space="preserve"> perskaičiavimo. Perskaičiuot</w:t>
            </w:r>
            <w:r w:rsidR="00D6074B">
              <w:rPr>
                <w:rFonts w:ascii="Verdana" w:hAnsi="Verdana"/>
                <w:kern w:val="2"/>
                <w:sz w:val="20"/>
              </w:rPr>
              <w:t>a</w:t>
            </w:r>
            <w:r w:rsidRPr="00642AE6">
              <w:rPr>
                <w:rFonts w:ascii="Verdana" w:hAnsi="Verdana"/>
                <w:kern w:val="2"/>
                <w:sz w:val="20"/>
              </w:rPr>
              <w:t xml:space="preserve"> </w:t>
            </w:r>
            <w:r w:rsidR="00D6074B">
              <w:rPr>
                <w:rFonts w:ascii="Verdana" w:hAnsi="Verdana"/>
                <w:kern w:val="2"/>
                <w:sz w:val="20"/>
              </w:rPr>
              <w:t>kaina</w:t>
            </w:r>
            <w:r w:rsidRPr="00642AE6">
              <w:rPr>
                <w:rFonts w:ascii="Verdana" w:hAnsi="Verdana"/>
                <w:kern w:val="2"/>
                <w:sz w:val="20"/>
              </w:rPr>
              <w:t xml:space="preserve"> pradedam</w:t>
            </w:r>
            <w:r w:rsidR="00D6074B">
              <w:rPr>
                <w:rFonts w:ascii="Verdana" w:hAnsi="Verdana"/>
                <w:kern w:val="2"/>
                <w:sz w:val="20"/>
              </w:rPr>
              <w:t>a</w:t>
            </w:r>
            <w:r w:rsidRPr="00642AE6">
              <w:rPr>
                <w:rFonts w:ascii="Verdana" w:hAnsi="Verdana"/>
                <w:kern w:val="2"/>
                <w:sz w:val="20"/>
              </w:rPr>
              <w:t xml:space="preserve"> taikyti nuo kitos dienos po susitarimo dėl Sutarties </w:t>
            </w:r>
            <w:r w:rsidR="00D6074B">
              <w:rPr>
                <w:rFonts w:ascii="Verdana" w:hAnsi="Verdana"/>
                <w:kern w:val="2"/>
                <w:sz w:val="20"/>
              </w:rPr>
              <w:t>kainos</w:t>
            </w:r>
            <w:r w:rsidRPr="00642AE6">
              <w:rPr>
                <w:rFonts w:ascii="Verdana" w:hAnsi="Verdana"/>
                <w:kern w:val="2"/>
                <w:sz w:val="20"/>
              </w:rPr>
              <w:t xml:space="preserve"> perskaičiavimo pasirašymo.</w:t>
            </w:r>
          </w:p>
          <w:p w14:paraId="204DEF2F" w14:textId="25D6B23A" w:rsidR="00642AE6" w:rsidRPr="00642AE6" w:rsidRDefault="00642AE6" w:rsidP="00642AE6">
            <w:pPr>
              <w:jc w:val="both"/>
              <w:rPr>
                <w:rFonts w:ascii="Verdana" w:hAnsi="Verdana"/>
                <w:kern w:val="2"/>
                <w:sz w:val="20"/>
              </w:rPr>
            </w:pPr>
            <w:r w:rsidRPr="00642AE6">
              <w:rPr>
                <w:rFonts w:ascii="Verdana" w:hAnsi="Verdana"/>
                <w:kern w:val="2"/>
                <w:sz w:val="20"/>
              </w:rPr>
              <w:t>6.</w:t>
            </w:r>
            <w:r w:rsidR="00563607" w:rsidRPr="00504C30">
              <w:rPr>
                <w:rFonts w:ascii="Verdana" w:hAnsi="Verdana"/>
                <w:kern w:val="2"/>
                <w:sz w:val="20"/>
              </w:rPr>
              <w:t xml:space="preserve"> </w:t>
            </w:r>
            <w:r w:rsidRPr="00642AE6">
              <w:rPr>
                <w:rFonts w:ascii="Verdana" w:hAnsi="Verdana"/>
                <w:kern w:val="2"/>
                <w:sz w:val="20"/>
              </w:rPr>
              <w:t>Vadovaujantis Viešųjų pirkimų tarnybos kainodaros taisyklių nustatymo metodika, esant poreikiui, patikslinama (didėja arba mažėja) sutarties vertė.</w:t>
            </w:r>
          </w:p>
          <w:p w14:paraId="4E5B34F1" w14:textId="14FADAC9" w:rsidR="00027B83" w:rsidRPr="00504C30" w:rsidRDefault="00027B83" w:rsidP="000A25F6">
            <w:pPr>
              <w:jc w:val="both"/>
              <w:rPr>
                <w:rFonts w:ascii="Verdana" w:hAnsi="Verdana"/>
                <w:kern w:val="2"/>
                <w:sz w:val="20"/>
              </w:rPr>
            </w:pPr>
          </w:p>
        </w:tc>
      </w:tr>
      <w:tr w:rsidR="00027B83" w14:paraId="14A58482" w14:textId="77777777" w:rsidTr="21B5A4C1">
        <w:trPr>
          <w:trHeight w:val="300"/>
        </w:trPr>
        <w:tc>
          <w:tcPr>
            <w:tcW w:w="3094" w:type="dxa"/>
            <w:gridSpan w:val="2"/>
          </w:tcPr>
          <w:p w14:paraId="68A070B6" w14:textId="77777777" w:rsidR="00027B83" w:rsidRPr="00BB641E" w:rsidRDefault="000B0897">
            <w:pPr>
              <w:rPr>
                <w:rFonts w:ascii="Verdana" w:hAnsi="Verdana"/>
                <w:b/>
                <w:kern w:val="2"/>
                <w:sz w:val="20"/>
              </w:rPr>
            </w:pPr>
            <w:r w:rsidRPr="00BB641E">
              <w:rPr>
                <w:rFonts w:ascii="Verdana" w:hAnsi="Verdana"/>
                <w:b/>
                <w:kern w:val="2"/>
                <w:sz w:val="20"/>
              </w:rPr>
              <w:lastRenderedPageBreak/>
              <w:t xml:space="preserve">5.3.4. Sutarties kainos / įkainių peržiūra dėl kainų lygio pokyčio pagal </w:t>
            </w:r>
            <w:r w:rsidRPr="00BB641E">
              <w:rPr>
                <w:rFonts w:ascii="Verdana" w:hAnsi="Verdana"/>
                <w:b/>
                <w:bCs/>
                <w:kern w:val="2"/>
                <w:sz w:val="20"/>
              </w:rPr>
              <w:t>Paslaugų</w:t>
            </w:r>
            <w:r w:rsidRPr="00BB641E">
              <w:rPr>
                <w:rFonts w:ascii="Verdana" w:hAnsi="Verdana"/>
                <w:b/>
                <w:kern w:val="2"/>
                <w:sz w:val="20"/>
              </w:rPr>
              <w:t xml:space="preserve"> grupių kainų pokyčius</w:t>
            </w:r>
          </w:p>
        </w:tc>
        <w:tc>
          <w:tcPr>
            <w:tcW w:w="6441" w:type="dxa"/>
            <w:gridSpan w:val="2"/>
          </w:tcPr>
          <w:p w14:paraId="6E10EE00" w14:textId="77777777" w:rsidR="00027B83" w:rsidRPr="00BB641E" w:rsidRDefault="000B0897">
            <w:pPr>
              <w:rPr>
                <w:rFonts w:ascii="Verdana" w:hAnsi="Verdana"/>
                <w:kern w:val="2"/>
                <w:sz w:val="20"/>
              </w:rPr>
            </w:pPr>
            <w:r w:rsidRPr="00BB641E">
              <w:rPr>
                <w:rFonts w:ascii="Verdana" w:hAnsi="Verdana"/>
                <w:kern w:val="2"/>
                <w:sz w:val="20"/>
              </w:rPr>
              <w:t>Netaikoma</w:t>
            </w:r>
          </w:p>
          <w:p w14:paraId="1A8767D2" w14:textId="77777777" w:rsidR="00027B83" w:rsidRPr="00BB641E" w:rsidRDefault="00027B83">
            <w:pPr>
              <w:rPr>
                <w:rFonts w:ascii="Verdana" w:hAnsi="Verdana"/>
                <w:kern w:val="2"/>
                <w:sz w:val="20"/>
              </w:rPr>
            </w:pPr>
          </w:p>
          <w:p w14:paraId="01116D94" w14:textId="75E0CE9D" w:rsidR="00027B83" w:rsidRPr="00BB641E" w:rsidRDefault="00027B83">
            <w:pPr>
              <w:rPr>
                <w:rFonts w:ascii="Verdana" w:hAnsi="Verdana"/>
                <w:sz w:val="20"/>
              </w:rPr>
            </w:pPr>
          </w:p>
        </w:tc>
      </w:tr>
      <w:tr w:rsidR="00027B83" w14:paraId="39CD2DBD" w14:textId="77777777" w:rsidTr="21B5A4C1">
        <w:trPr>
          <w:trHeight w:val="300"/>
        </w:trPr>
        <w:tc>
          <w:tcPr>
            <w:tcW w:w="3094" w:type="dxa"/>
            <w:gridSpan w:val="2"/>
          </w:tcPr>
          <w:p w14:paraId="2CD93C7B" w14:textId="77777777" w:rsidR="00027B83" w:rsidRPr="00BB641E" w:rsidRDefault="000B0897">
            <w:pPr>
              <w:rPr>
                <w:rFonts w:ascii="Verdana" w:hAnsi="Verdana"/>
                <w:b/>
                <w:bCs/>
                <w:kern w:val="2"/>
                <w:sz w:val="20"/>
              </w:rPr>
            </w:pPr>
            <w:r w:rsidRPr="00BB641E">
              <w:rPr>
                <w:rFonts w:ascii="Verdana" w:hAnsi="Verdana"/>
                <w:b/>
                <w:bCs/>
                <w:kern w:val="2"/>
                <w:sz w:val="20"/>
              </w:rPr>
              <w:t xml:space="preserve">5.4. Sutarties kainos / įkainių apskaičiavimas taikant </w:t>
            </w:r>
            <w:r w:rsidRPr="00BB641E">
              <w:rPr>
                <w:rFonts w:ascii="Verdana" w:hAnsi="Verdana"/>
                <w:b/>
                <w:bCs/>
                <w:kern w:val="2"/>
                <w:sz w:val="20"/>
                <w:u w:val="single"/>
              </w:rPr>
              <w:t>kiekio (apimties)</w:t>
            </w:r>
            <w:r w:rsidRPr="00BB641E">
              <w:rPr>
                <w:rFonts w:ascii="Verdana" w:hAnsi="Verdana"/>
                <w:b/>
                <w:bCs/>
                <w:kern w:val="2"/>
                <w:sz w:val="20"/>
              </w:rPr>
              <w:t xml:space="preserve"> keitimo taisykles</w:t>
            </w:r>
          </w:p>
        </w:tc>
        <w:tc>
          <w:tcPr>
            <w:tcW w:w="6441" w:type="dxa"/>
            <w:gridSpan w:val="2"/>
          </w:tcPr>
          <w:p w14:paraId="24F20414" w14:textId="77777777" w:rsidR="00027B83" w:rsidRPr="00BB641E" w:rsidRDefault="000B0897">
            <w:pPr>
              <w:rPr>
                <w:rFonts w:ascii="Verdana" w:hAnsi="Verdana"/>
                <w:kern w:val="2"/>
                <w:sz w:val="20"/>
              </w:rPr>
            </w:pPr>
            <w:r w:rsidRPr="00BB641E">
              <w:rPr>
                <w:rFonts w:ascii="Verdana" w:hAnsi="Verdana"/>
                <w:kern w:val="2"/>
                <w:sz w:val="20"/>
              </w:rPr>
              <w:t>Netaikoma</w:t>
            </w:r>
          </w:p>
          <w:p w14:paraId="739336BC" w14:textId="77777777" w:rsidR="00027B83" w:rsidRPr="00BB641E" w:rsidRDefault="00027B83">
            <w:pPr>
              <w:rPr>
                <w:rFonts w:ascii="Verdana" w:hAnsi="Verdana"/>
                <w:kern w:val="2"/>
                <w:sz w:val="20"/>
              </w:rPr>
            </w:pPr>
          </w:p>
          <w:p w14:paraId="1163B96C" w14:textId="6A38E24F" w:rsidR="00027B83" w:rsidRPr="00BB641E" w:rsidRDefault="00027B83">
            <w:pPr>
              <w:rPr>
                <w:rFonts w:ascii="Verdana" w:hAnsi="Verdana"/>
                <w:sz w:val="20"/>
              </w:rPr>
            </w:pPr>
          </w:p>
        </w:tc>
      </w:tr>
      <w:tr w:rsidR="00027B83" w14:paraId="2558F19C" w14:textId="77777777" w:rsidTr="21B5A4C1">
        <w:trPr>
          <w:trHeight w:val="300"/>
        </w:trPr>
        <w:tc>
          <w:tcPr>
            <w:tcW w:w="3094" w:type="dxa"/>
            <w:gridSpan w:val="2"/>
          </w:tcPr>
          <w:p w14:paraId="0F608CC5" w14:textId="77777777" w:rsidR="00027B83" w:rsidRPr="00D12E5F" w:rsidRDefault="000B0897">
            <w:pPr>
              <w:rPr>
                <w:rFonts w:ascii="Verdana" w:hAnsi="Verdana"/>
                <w:b/>
                <w:kern w:val="2"/>
                <w:sz w:val="20"/>
              </w:rPr>
            </w:pPr>
            <w:r w:rsidRPr="00D12E5F">
              <w:rPr>
                <w:rFonts w:ascii="Verdana" w:hAnsi="Verdana"/>
                <w:b/>
                <w:kern w:val="2"/>
                <w:sz w:val="20"/>
              </w:rPr>
              <w:t xml:space="preserve">5.5. </w:t>
            </w:r>
            <w:bookmarkStart w:id="3" w:name="_Hlk187918464"/>
            <w:r w:rsidRPr="00D12E5F">
              <w:rPr>
                <w:rFonts w:ascii="Verdana" w:hAnsi="Verdana"/>
                <w:b/>
                <w:kern w:val="2"/>
                <w:sz w:val="20"/>
              </w:rPr>
              <w:t>Atsiskaitymo su Tiekėju terminas ir tvarka</w:t>
            </w:r>
            <w:bookmarkEnd w:id="3"/>
          </w:p>
        </w:tc>
        <w:tc>
          <w:tcPr>
            <w:tcW w:w="6441" w:type="dxa"/>
            <w:gridSpan w:val="2"/>
          </w:tcPr>
          <w:p w14:paraId="0E5AFDC6" w14:textId="20CA6A34" w:rsidR="00027B83" w:rsidRPr="00356292" w:rsidRDefault="000B0897" w:rsidP="002F015A">
            <w:pPr>
              <w:jc w:val="both"/>
              <w:rPr>
                <w:rFonts w:ascii="Verdana" w:hAnsi="Verdana"/>
                <w:color w:val="000000" w:themeColor="text1"/>
                <w:kern w:val="2"/>
                <w:sz w:val="20"/>
              </w:rPr>
            </w:pPr>
            <w:r w:rsidRPr="00356292">
              <w:rPr>
                <w:rFonts w:ascii="Verdana" w:hAnsi="Verdana"/>
                <w:color w:val="000000" w:themeColor="text1"/>
                <w:kern w:val="2"/>
                <w:sz w:val="20"/>
              </w:rPr>
              <w:t xml:space="preserve">Pirkėjas atsiskaito su Tiekėju ne vėliau kaip per </w:t>
            </w:r>
            <w:r w:rsidR="001D1A00" w:rsidRPr="00356292">
              <w:rPr>
                <w:rFonts w:ascii="Verdana" w:hAnsi="Verdana"/>
                <w:color w:val="000000" w:themeColor="text1"/>
                <w:kern w:val="2"/>
                <w:sz w:val="20"/>
                <w:shd w:val="clear" w:color="auto" w:fill="FFFFFF"/>
              </w:rPr>
              <w:t xml:space="preserve">30 </w:t>
            </w:r>
            <w:r w:rsidR="00FF6B01" w:rsidRPr="00356292">
              <w:rPr>
                <w:rFonts w:ascii="Verdana" w:hAnsi="Verdana"/>
                <w:color w:val="000000" w:themeColor="text1"/>
                <w:kern w:val="2"/>
                <w:sz w:val="20"/>
                <w:shd w:val="clear" w:color="auto" w:fill="FFFFFF"/>
              </w:rPr>
              <w:t xml:space="preserve">(trisdešimt) </w:t>
            </w:r>
            <w:r w:rsidR="001D1A00" w:rsidRPr="00356292">
              <w:rPr>
                <w:rFonts w:ascii="Verdana" w:hAnsi="Verdana"/>
                <w:color w:val="000000" w:themeColor="text1"/>
                <w:kern w:val="2"/>
                <w:sz w:val="20"/>
                <w:shd w:val="clear" w:color="auto" w:fill="FFFFFF"/>
              </w:rPr>
              <w:t xml:space="preserve">kalendorinių dienų </w:t>
            </w:r>
            <w:r w:rsidRPr="00356292">
              <w:rPr>
                <w:rFonts w:ascii="Verdana" w:hAnsi="Verdana"/>
                <w:color w:val="000000" w:themeColor="text1"/>
                <w:kern w:val="2"/>
                <w:sz w:val="20"/>
              </w:rPr>
              <w:t>nuo Sąskaitos gavimo dienos</w:t>
            </w:r>
            <w:r w:rsidR="001D1A00" w:rsidRPr="00356292">
              <w:rPr>
                <w:rFonts w:ascii="Verdana" w:hAnsi="Verdana"/>
                <w:color w:val="000000" w:themeColor="text1"/>
                <w:sz w:val="20"/>
              </w:rPr>
              <w:t xml:space="preserve"> </w:t>
            </w:r>
            <w:r w:rsidR="001D1A00" w:rsidRPr="00356292">
              <w:rPr>
                <w:rFonts w:ascii="Verdana" w:hAnsi="Verdana"/>
                <w:color w:val="000000" w:themeColor="text1"/>
                <w:kern w:val="2"/>
                <w:sz w:val="20"/>
              </w:rPr>
              <w:t>ir Šalių pasirašyto Paslaugų perdavimo</w:t>
            </w:r>
            <w:r w:rsidR="00E76838">
              <w:rPr>
                <w:rFonts w:ascii="Verdana" w:hAnsi="Verdana"/>
                <w:color w:val="000000" w:themeColor="text1"/>
                <w:kern w:val="2"/>
                <w:sz w:val="20"/>
              </w:rPr>
              <w:t xml:space="preserve"> </w:t>
            </w:r>
            <w:r w:rsidR="001D1A00" w:rsidRPr="00356292">
              <w:rPr>
                <w:rFonts w:ascii="Verdana" w:hAnsi="Verdana"/>
                <w:color w:val="000000" w:themeColor="text1"/>
                <w:kern w:val="2"/>
                <w:sz w:val="20"/>
              </w:rPr>
              <w:t>-</w:t>
            </w:r>
            <w:r w:rsidR="00E76838">
              <w:rPr>
                <w:rFonts w:ascii="Verdana" w:hAnsi="Verdana"/>
                <w:color w:val="000000" w:themeColor="text1"/>
                <w:kern w:val="2"/>
                <w:sz w:val="20"/>
              </w:rPr>
              <w:t xml:space="preserve"> </w:t>
            </w:r>
            <w:r w:rsidR="001D1A00" w:rsidRPr="00356292">
              <w:rPr>
                <w:rFonts w:ascii="Verdana" w:hAnsi="Verdana"/>
                <w:color w:val="000000" w:themeColor="text1"/>
                <w:kern w:val="2"/>
                <w:sz w:val="20"/>
              </w:rPr>
              <w:t>priėmimo akto gavimo dienos</w:t>
            </w:r>
            <w:r w:rsidRPr="00356292">
              <w:rPr>
                <w:rFonts w:ascii="Verdana" w:hAnsi="Verdana"/>
                <w:color w:val="000000" w:themeColor="text1"/>
                <w:kern w:val="2"/>
                <w:sz w:val="20"/>
              </w:rPr>
              <w:t>.</w:t>
            </w:r>
          </w:p>
          <w:p w14:paraId="53C63AC5" w14:textId="77777777" w:rsidR="00027B83" w:rsidRPr="00356292" w:rsidRDefault="00027B83" w:rsidP="002F015A">
            <w:pPr>
              <w:jc w:val="both"/>
              <w:rPr>
                <w:rFonts w:ascii="Verdana" w:hAnsi="Verdana"/>
                <w:color w:val="000000" w:themeColor="text1"/>
                <w:kern w:val="2"/>
                <w:sz w:val="20"/>
                <w:shd w:val="clear" w:color="auto" w:fill="FFFFFF"/>
              </w:rPr>
            </w:pPr>
          </w:p>
          <w:p w14:paraId="6F081D4C" w14:textId="05E42225" w:rsidR="00027B83" w:rsidRPr="00D12E5F" w:rsidRDefault="00027B83" w:rsidP="002F015A">
            <w:pPr>
              <w:jc w:val="both"/>
              <w:rPr>
                <w:rFonts w:ascii="Verdana" w:hAnsi="Verdana"/>
                <w:color w:val="4472C4"/>
                <w:kern w:val="2"/>
                <w:sz w:val="20"/>
                <w:shd w:val="clear" w:color="auto" w:fill="FFFFFF"/>
              </w:rPr>
            </w:pPr>
          </w:p>
        </w:tc>
      </w:tr>
      <w:tr w:rsidR="00027B83" w14:paraId="524FC5B3" w14:textId="77777777" w:rsidTr="21B5A4C1">
        <w:trPr>
          <w:trHeight w:val="300"/>
        </w:trPr>
        <w:tc>
          <w:tcPr>
            <w:tcW w:w="3094" w:type="dxa"/>
            <w:gridSpan w:val="2"/>
          </w:tcPr>
          <w:p w14:paraId="6039B108" w14:textId="77777777" w:rsidR="00027B83" w:rsidRPr="00BB641E" w:rsidRDefault="000B0897">
            <w:pPr>
              <w:rPr>
                <w:rFonts w:ascii="Verdana" w:hAnsi="Verdana"/>
                <w:b/>
                <w:kern w:val="2"/>
                <w:sz w:val="20"/>
              </w:rPr>
            </w:pPr>
            <w:r w:rsidRPr="00BB641E">
              <w:rPr>
                <w:rFonts w:ascii="Verdana" w:hAnsi="Verdana"/>
                <w:b/>
                <w:kern w:val="2"/>
                <w:sz w:val="20"/>
              </w:rPr>
              <w:t>5.6. Avansas</w:t>
            </w:r>
          </w:p>
        </w:tc>
        <w:tc>
          <w:tcPr>
            <w:tcW w:w="6441" w:type="dxa"/>
            <w:gridSpan w:val="2"/>
          </w:tcPr>
          <w:p w14:paraId="768E8AF8" w14:textId="79F88AD3" w:rsidR="00E3411B" w:rsidRDefault="00DD11B5" w:rsidP="00E402EF">
            <w:pPr>
              <w:jc w:val="both"/>
              <w:rPr>
                <w:rFonts w:ascii="Verdana" w:hAnsi="Verdana" w:cs="Tahoma"/>
                <w:sz w:val="20"/>
              </w:rPr>
            </w:pPr>
            <w:r>
              <w:rPr>
                <w:rFonts w:ascii="Verdana" w:hAnsi="Verdana" w:cs="Tahoma"/>
                <w:sz w:val="20"/>
              </w:rPr>
              <w:t>Netaikoma</w:t>
            </w:r>
          </w:p>
          <w:p w14:paraId="67917559" w14:textId="7C26A829" w:rsidR="00027B83" w:rsidRPr="00BB641E" w:rsidRDefault="00027B83" w:rsidP="003C44B1">
            <w:pPr>
              <w:jc w:val="both"/>
              <w:rPr>
                <w:rFonts w:ascii="Verdana" w:hAnsi="Verdana"/>
                <w:color w:val="000000"/>
                <w:kern w:val="2"/>
                <w:sz w:val="20"/>
                <w:shd w:val="clear" w:color="auto" w:fill="FFFFFF"/>
              </w:rPr>
            </w:pPr>
          </w:p>
        </w:tc>
      </w:tr>
      <w:tr w:rsidR="00027B83" w14:paraId="6F6045B3" w14:textId="77777777" w:rsidTr="21B5A4C1">
        <w:trPr>
          <w:trHeight w:val="300"/>
        </w:trPr>
        <w:tc>
          <w:tcPr>
            <w:tcW w:w="3094" w:type="dxa"/>
            <w:gridSpan w:val="2"/>
          </w:tcPr>
          <w:p w14:paraId="59605338" w14:textId="77777777" w:rsidR="00027B83" w:rsidRPr="00BB641E" w:rsidRDefault="000B0897">
            <w:pPr>
              <w:rPr>
                <w:rFonts w:ascii="Verdana" w:hAnsi="Verdana"/>
                <w:b/>
                <w:kern w:val="2"/>
                <w:sz w:val="20"/>
              </w:rPr>
            </w:pPr>
            <w:r w:rsidRPr="00BB641E">
              <w:rPr>
                <w:rFonts w:ascii="Verdana" w:hAnsi="Verdana"/>
                <w:b/>
                <w:kern w:val="2"/>
                <w:sz w:val="20"/>
              </w:rPr>
              <w:t>5.7. Avanso užtikrinimas</w:t>
            </w:r>
          </w:p>
        </w:tc>
        <w:tc>
          <w:tcPr>
            <w:tcW w:w="6441" w:type="dxa"/>
            <w:gridSpan w:val="2"/>
          </w:tcPr>
          <w:p w14:paraId="5F657A76" w14:textId="77777777" w:rsidR="00027B83" w:rsidRPr="00BB641E" w:rsidRDefault="000B0897">
            <w:pPr>
              <w:rPr>
                <w:rFonts w:ascii="Verdana" w:hAnsi="Verdana"/>
                <w:kern w:val="2"/>
                <w:sz w:val="20"/>
              </w:rPr>
            </w:pPr>
            <w:r w:rsidRPr="00BB641E">
              <w:rPr>
                <w:rFonts w:ascii="Verdana" w:hAnsi="Verdana"/>
                <w:kern w:val="2"/>
                <w:sz w:val="20"/>
              </w:rPr>
              <w:t>Netaikoma</w:t>
            </w:r>
          </w:p>
          <w:p w14:paraId="5317E904" w14:textId="77777777" w:rsidR="00027B83" w:rsidRPr="00BB641E" w:rsidRDefault="00027B83">
            <w:pPr>
              <w:rPr>
                <w:rFonts w:ascii="Verdana" w:hAnsi="Verdana"/>
                <w:kern w:val="2"/>
                <w:sz w:val="20"/>
              </w:rPr>
            </w:pPr>
          </w:p>
          <w:p w14:paraId="2AED5EF2" w14:textId="1D5EE843" w:rsidR="00027B83" w:rsidRPr="00BB641E" w:rsidRDefault="000B0897">
            <w:pPr>
              <w:rPr>
                <w:rFonts w:ascii="Verdana" w:hAnsi="Verdana"/>
                <w:kern w:val="2"/>
                <w:sz w:val="20"/>
              </w:rPr>
            </w:pPr>
            <w:r w:rsidRPr="00BB641E">
              <w:rPr>
                <w:rFonts w:ascii="Verdana" w:hAnsi="Verdana"/>
                <w:color w:val="000000"/>
                <w:kern w:val="2"/>
                <w:sz w:val="20"/>
                <w:shd w:val="clear" w:color="auto" w:fill="FFFFFF"/>
              </w:rPr>
              <w:t xml:space="preserve"> </w:t>
            </w:r>
          </w:p>
        </w:tc>
      </w:tr>
      <w:tr w:rsidR="00027B83" w14:paraId="5F94FD91" w14:textId="77777777" w:rsidTr="21B5A4C1">
        <w:trPr>
          <w:trHeight w:val="300"/>
        </w:trPr>
        <w:tc>
          <w:tcPr>
            <w:tcW w:w="9535" w:type="dxa"/>
            <w:gridSpan w:val="4"/>
          </w:tcPr>
          <w:p w14:paraId="5B5ED16C" w14:textId="77777777" w:rsidR="00027B83" w:rsidRPr="00E87E79" w:rsidRDefault="000B0897">
            <w:pPr>
              <w:jc w:val="center"/>
              <w:rPr>
                <w:rFonts w:ascii="Verdana" w:hAnsi="Verdana"/>
                <w:b/>
                <w:kern w:val="2"/>
                <w:sz w:val="20"/>
              </w:rPr>
            </w:pPr>
            <w:r w:rsidRPr="00E87E79">
              <w:rPr>
                <w:rFonts w:ascii="Verdana" w:hAnsi="Verdana"/>
                <w:b/>
                <w:kern w:val="2"/>
                <w:sz w:val="20"/>
              </w:rPr>
              <w:t>6. PASLAUGŲ KOKYBĖ IR GARANTINIAI ĮSIPAREIGOJIMAI</w:t>
            </w:r>
          </w:p>
        </w:tc>
      </w:tr>
      <w:tr w:rsidR="00027B83" w14:paraId="190446A0" w14:textId="77777777" w:rsidTr="21B5A4C1">
        <w:trPr>
          <w:trHeight w:val="300"/>
        </w:trPr>
        <w:tc>
          <w:tcPr>
            <w:tcW w:w="3094" w:type="dxa"/>
            <w:gridSpan w:val="2"/>
          </w:tcPr>
          <w:p w14:paraId="71D07BA4" w14:textId="77777777" w:rsidR="00027B83" w:rsidRPr="00E87E79" w:rsidRDefault="000B0897">
            <w:pPr>
              <w:rPr>
                <w:rFonts w:ascii="Verdana" w:hAnsi="Verdana"/>
                <w:b/>
                <w:kern w:val="2"/>
                <w:sz w:val="20"/>
              </w:rPr>
            </w:pPr>
            <w:r w:rsidRPr="00E87E79">
              <w:rPr>
                <w:rFonts w:ascii="Verdana" w:hAnsi="Verdana"/>
                <w:b/>
                <w:kern w:val="2"/>
                <w:sz w:val="20"/>
              </w:rPr>
              <w:t>6.1. Garantinis terminas</w:t>
            </w:r>
          </w:p>
        </w:tc>
        <w:tc>
          <w:tcPr>
            <w:tcW w:w="6441" w:type="dxa"/>
            <w:gridSpan w:val="2"/>
          </w:tcPr>
          <w:p w14:paraId="41B6B32B" w14:textId="0F520F50" w:rsidR="00027B83" w:rsidRPr="00D93CBA" w:rsidRDefault="00D93CBA" w:rsidP="00FA2B04">
            <w:pPr>
              <w:jc w:val="both"/>
              <w:rPr>
                <w:rFonts w:ascii="Verdana" w:hAnsi="Verdana"/>
                <w:bCs/>
                <w:sz w:val="20"/>
              </w:rPr>
            </w:pPr>
            <w:r w:rsidRPr="00D93CBA">
              <w:rPr>
                <w:rFonts w:ascii="Verdana" w:hAnsi="Verdana"/>
                <w:bCs/>
                <w:sz w:val="20"/>
              </w:rPr>
              <w:t>Netaikoma</w:t>
            </w:r>
          </w:p>
        </w:tc>
      </w:tr>
      <w:tr w:rsidR="00027B83" w14:paraId="497DCA1F" w14:textId="77777777" w:rsidTr="21B5A4C1">
        <w:trPr>
          <w:trHeight w:val="300"/>
        </w:trPr>
        <w:tc>
          <w:tcPr>
            <w:tcW w:w="3094" w:type="dxa"/>
            <w:gridSpan w:val="2"/>
          </w:tcPr>
          <w:p w14:paraId="54161EF9" w14:textId="77777777" w:rsidR="00027B83" w:rsidRPr="00E87E79" w:rsidRDefault="000B0897">
            <w:pPr>
              <w:rPr>
                <w:rFonts w:ascii="Verdana" w:hAnsi="Verdana"/>
                <w:b/>
                <w:kern w:val="2"/>
                <w:sz w:val="20"/>
              </w:rPr>
            </w:pPr>
            <w:r w:rsidRPr="00E87E79">
              <w:rPr>
                <w:rFonts w:ascii="Verdana" w:hAnsi="Verdana"/>
                <w:b/>
                <w:sz w:val="20"/>
              </w:rPr>
              <w:t>6.2. Terminas Paslaugų trūkumams pašalinti</w:t>
            </w:r>
          </w:p>
        </w:tc>
        <w:tc>
          <w:tcPr>
            <w:tcW w:w="6441" w:type="dxa"/>
            <w:gridSpan w:val="2"/>
          </w:tcPr>
          <w:p w14:paraId="2F1000BE" w14:textId="5F297D54" w:rsidR="00BA588F" w:rsidRPr="00BA588F" w:rsidRDefault="00BA588F" w:rsidP="00BA588F">
            <w:pPr>
              <w:jc w:val="both"/>
              <w:rPr>
                <w:rFonts w:ascii="Verdana" w:hAnsi="Verdana"/>
                <w:color w:val="000000" w:themeColor="text1"/>
                <w:kern w:val="2"/>
                <w:sz w:val="20"/>
                <w:shd w:val="clear" w:color="auto" w:fill="FFFFFF"/>
              </w:rPr>
            </w:pPr>
            <w:r w:rsidRPr="00BA588F">
              <w:rPr>
                <w:rFonts w:ascii="Verdana" w:hAnsi="Verdana"/>
                <w:color w:val="000000" w:themeColor="text1"/>
                <w:kern w:val="2"/>
                <w:sz w:val="20"/>
                <w:shd w:val="clear" w:color="auto" w:fill="FFFFFF"/>
              </w:rPr>
              <w:t xml:space="preserve">Sutarties galiojimo metu nustačius Paslaugų trūkumų, Tiekėjas turi </w:t>
            </w:r>
            <w:r w:rsidRPr="00C1315C">
              <w:rPr>
                <w:rFonts w:ascii="Verdana" w:hAnsi="Verdana"/>
                <w:b/>
                <w:color w:val="000000" w:themeColor="text1"/>
                <w:kern w:val="2"/>
                <w:sz w:val="20"/>
                <w:shd w:val="clear" w:color="auto" w:fill="FFFFFF"/>
              </w:rPr>
              <w:t>ne vėliau kaip</w:t>
            </w:r>
            <w:r w:rsidRPr="00C1315C">
              <w:rPr>
                <w:rFonts w:ascii="Verdana" w:hAnsi="Verdana"/>
                <w:color w:val="000000" w:themeColor="text1"/>
                <w:kern w:val="2"/>
                <w:sz w:val="20"/>
                <w:shd w:val="clear" w:color="auto" w:fill="FFFFFF"/>
              </w:rPr>
              <w:t xml:space="preserve"> per </w:t>
            </w:r>
            <w:r w:rsidR="0099498F" w:rsidRPr="00C1315C">
              <w:rPr>
                <w:rFonts w:ascii="Verdana" w:hAnsi="Verdana"/>
                <w:color w:val="000000" w:themeColor="text1"/>
                <w:kern w:val="2"/>
                <w:sz w:val="20"/>
                <w:shd w:val="clear" w:color="auto" w:fill="FFFFFF"/>
              </w:rPr>
              <w:t>3</w:t>
            </w:r>
            <w:r w:rsidRPr="00C1315C">
              <w:rPr>
                <w:rFonts w:ascii="Verdana" w:hAnsi="Verdana"/>
                <w:color w:val="000000" w:themeColor="text1"/>
                <w:kern w:val="2"/>
                <w:sz w:val="20"/>
                <w:shd w:val="clear" w:color="auto" w:fill="FFFFFF"/>
              </w:rPr>
              <w:t xml:space="preserve"> (</w:t>
            </w:r>
            <w:r w:rsidR="0099498F" w:rsidRPr="00C1315C">
              <w:rPr>
                <w:rFonts w:ascii="Verdana" w:hAnsi="Verdana"/>
                <w:color w:val="000000" w:themeColor="text1"/>
                <w:kern w:val="2"/>
                <w:sz w:val="20"/>
                <w:shd w:val="clear" w:color="auto" w:fill="FFFFFF"/>
              </w:rPr>
              <w:t>tris</w:t>
            </w:r>
            <w:r w:rsidRPr="00C1315C">
              <w:rPr>
                <w:rFonts w:ascii="Verdana" w:hAnsi="Verdana"/>
                <w:color w:val="000000" w:themeColor="text1"/>
                <w:kern w:val="2"/>
                <w:sz w:val="20"/>
                <w:shd w:val="clear" w:color="auto" w:fill="FFFFFF"/>
              </w:rPr>
              <w:t>) darbo</w:t>
            </w:r>
            <w:r>
              <w:rPr>
                <w:rFonts w:ascii="Verdana" w:hAnsi="Verdana"/>
                <w:color w:val="000000" w:themeColor="text1"/>
                <w:kern w:val="2"/>
                <w:sz w:val="20"/>
                <w:shd w:val="clear" w:color="auto" w:fill="FFFFFF"/>
              </w:rPr>
              <w:t xml:space="preserve"> dienas</w:t>
            </w:r>
            <w:r w:rsidRPr="00BA588F">
              <w:rPr>
                <w:rFonts w:ascii="Verdana" w:hAnsi="Verdana"/>
                <w:color w:val="000000" w:themeColor="text1"/>
                <w:kern w:val="2"/>
                <w:sz w:val="20"/>
                <w:shd w:val="clear" w:color="auto" w:fill="FFFFFF"/>
              </w:rPr>
              <w:t xml:space="preserve"> nuo rašytinės pretenzijos gavimo dienos pašalinti Paslaugų trūkumus.</w:t>
            </w:r>
          </w:p>
          <w:p w14:paraId="4E37B093" w14:textId="2500FB1F" w:rsidR="009B3051" w:rsidRPr="00E87E79" w:rsidRDefault="009B3051" w:rsidP="004E772A">
            <w:pPr>
              <w:jc w:val="both"/>
              <w:rPr>
                <w:rFonts w:ascii="Verdana" w:hAnsi="Verdana"/>
                <w:color w:val="000000" w:themeColor="text1"/>
                <w:kern w:val="2"/>
                <w:sz w:val="20"/>
                <w:shd w:val="clear" w:color="auto" w:fill="FFFFFF"/>
              </w:rPr>
            </w:pPr>
          </w:p>
        </w:tc>
      </w:tr>
      <w:tr w:rsidR="00027B83" w14:paraId="7444FC88" w14:textId="77777777" w:rsidTr="21B5A4C1">
        <w:trPr>
          <w:trHeight w:val="300"/>
        </w:trPr>
        <w:tc>
          <w:tcPr>
            <w:tcW w:w="3094" w:type="dxa"/>
            <w:gridSpan w:val="2"/>
          </w:tcPr>
          <w:p w14:paraId="79BFF57A" w14:textId="77777777" w:rsidR="00027B83" w:rsidRPr="00E87E79" w:rsidRDefault="000B0897">
            <w:pPr>
              <w:rPr>
                <w:rFonts w:ascii="Verdana" w:hAnsi="Verdana"/>
                <w:b/>
                <w:sz w:val="20"/>
              </w:rPr>
            </w:pPr>
            <w:r w:rsidRPr="00E87E79">
              <w:rPr>
                <w:rFonts w:ascii="Verdana" w:hAnsi="Verdana"/>
                <w:b/>
                <w:sz w:val="20"/>
              </w:rPr>
              <w:t xml:space="preserve">6.3. Kokybinių kriterijų įgyvendinimo </w:t>
            </w:r>
            <w:r w:rsidRPr="00E87E79">
              <w:rPr>
                <w:rFonts w:ascii="Verdana" w:hAnsi="Verdana"/>
                <w:b/>
                <w:bCs/>
                <w:sz w:val="20"/>
              </w:rPr>
              <w:t xml:space="preserve">ir </w:t>
            </w:r>
            <w:r w:rsidRPr="00E87E79">
              <w:rPr>
                <w:rFonts w:ascii="Verdana" w:hAnsi="Verdana"/>
                <w:b/>
                <w:sz w:val="20"/>
              </w:rPr>
              <w:t>tikrinimo tvarka</w:t>
            </w:r>
          </w:p>
        </w:tc>
        <w:tc>
          <w:tcPr>
            <w:tcW w:w="6441" w:type="dxa"/>
            <w:gridSpan w:val="2"/>
          </w:tcPr>
          <w:p w14:paraId="4CDDD0BE" w14:textId="77777777" w:rsidR="003C4C9E" w:rsidRPr="00E87E79" w:rsidRDefault="000B0897">
            <w:pPr>
              <w:rPr>
                <w:rFonts w:ascii="Verdana" w:hAnsi="Verdana"/>
                <w:kern w:val="2"/>
                <w:sz w:val="20"/>
              </w:rPr>
            </w:pPr>
            <w:r w:rsidRPr="00E87E79">
              <w:rPr>
                <w:rFonts w:ascii="Verdana" w:hAnsi="Verdana"/>
                <w:kern w:val="2"/>
                <w:sz w:val="20"/>
              </w:rPr>
              <w:t xml:space="preserve">Netaikoma </w:t>
            </w:r>
          </w:p>
          <w:p w14:paraId="0A3A2909" w14:textId="37C32103" w:rsidR="00027B83" w:rsidRPr="00E87E79" w:rsidRDefault="00027B83" w:rsidP="003C4C9E">
            <w:pPr>
              <w:rPr>
                <w:rFonts w:ascii="Verdana" w:hAnsi="Verdana"/>
                <w:kern w:val="2"/>
                <w:sz w:val="20"/>
              </w:rPr>
            </w:pPr>
          </w:p>
        </w:tc>
      </w:tr>
      <w:tr w:rsidR="00027B83" w14:paraId="268CEF3F" w14:textId="77777777" w:rsidTr="21B5A4C1">
        <w:trPr>
          <w:trHeight w:val="300"/>
        </w:trPr>
        <w:tc>
          <w:tcPr>
            <w:tcW w:w="9535" w:type="dxa"/>
            <w:gridSpan w:val="4"/>
          </w:tcPr>
          <w:p w14:paraId="1598EB70" w14:textId="77777777" w:rsidR="00027B83" w:rsidRPr="003F3198" w:rsidRDefault="000B0897">
            <w:pPr>
              <w:jc w:val="center"/>
              <w:rPr>
                <w:rFonts w:ascii="Verdana" w:hAnsi="Verdana"/>
                <w:b/>
                <w:color w:val="000000" w:themeColor="text1"/>
                <w:kern w:val="2"/>
                <w:sz w:val="20"/>
              </w:rPr>
            </w:pPr>
            <w:r w:rsidRPr="003F3198">
              <w:rPr>
                <w:rFonts w:ascii="Verdana" w:hAnsi="Verdana"/>
                <w:b/>
                <w:color w:val="000000" w:themeColor="text1"/>
                <w:kern w:val="2"/>
                <w:sz w:val="20"/>
              </w:rPr>
              <w:t>7. SUTARTIES VYKDYMUI PASITELKIAMI SUBTIEKĖJAI IR (AR) SPECIALISTAI</w:t>
            </w:r>
          </w:p>
        </w:tc>
      </w:tr>
      <w:tr w:rsidR="00027B83" w14:paraId="5E89253E" w14:textId="77777777" w:rsidTr="21B5A4C1">
        <w:trPr>
          <w:trHeight w:val="300"/>
        </w:trPr>
        <w:tc>
          <w:tcPr>
            <w:tcW w:w="3094" w:type="dxa"/>
            <w:gridSpan w:val="2"/>
          </w:tcPr>
          <w:p w14:paraId="07C30946" w14:textId="77777777" w:rsidR="00027B83" w:rsidRPr="003F3198" w:rsidRDefault="000B0897">
            <w:pPr>
              <w:rPr>
                <w:rFonts w:ascii="Verdana" w:hAnsi="Verdana"/>
                <w:b/>
                <w:bCs/>
                <w:color w:val="000000" w:themeColor="text1"/>
                <w:kern w:val="2"/>
                <w:sz w:val="20"/>
              </w:rPr>
            </w:pPr>
            <w:r w:rsidRPr="003F3198">
              <w:rPr>
                <w:rFonts w:ascii="Verdana" w:hAnsi="Verdana"/>
                <w:b/>
                <w:bCs/>
                <w:color w:val="000000" w:themeColor="text1"/>
                <w:kern w:val="2"/>
                <w:sz w:val="20"/>
              </w:rPr>
              <w:t>7.1. Sutarties vykdymui pasitelkiami subtiekėjai ir (ar) specialistai</w:t>
            </w:r>
          </w:p>
        </w:tc>
        <w:tc>
          <w:tcPr>
            <w:tcW w:w="6441" w:type="dxa"/>
            <w:gridSpan w:val="2"/>
          </w:tcPr>
          <w:p w14:paraId="1031B8BF" w14:textId="398942AB" w:rsidR="00B43BA9" w:rsidRPr="003F3198" w:rsidRDefault="000B0897" w:rsidP="003F3198">
            <w:pPr>
              <w:jc w:val="both"/>
              <w:rPr>
                <w:rFonts w:ascii="Verdana" w:hAnsi="Verdana"/>
                <w:color w:val="000000" w:themeColor="text1"/>
                <w:sz w:val="20"/>
              </w:rPr>
            </w:pPr>
            <w:r w:rsidRPr="003F3198">
              <w:rPr>
                <w:rFonts w:ascii="Verdana" w:hAnsi="Verdana"/>
                <w:color w:val="000000" w:themeColor="text1"/>
                <w:kern w:val="2"/>
                <w:sz w:val="20"/>
              </w:rPr>
              <w:t xml:space="preserve">Sutarties vykdymui pasitelkiami subtiekėjai ir (ar) specialistai yra nurodyti Sutarties priede Nr. </w:t>
            </w:r>
            <w:r w:rsidR="00E87E79" w:rsidRPr="003F3198">
              <w:rPr>
                <w:rFonts w:ascii="Verdana" w:hAnsi="Verdana"/>
                <w:color w:val="000000" w:themeColor="text1"/>
                <w:kern w:val="2"/>
                <w:sz w:val="20"/>
              </w:rPr>
              <w:t>2</w:t>
            </w:r>
            <w:r w:rsidR="00B43BA9" w:rsidRPr="003F3198">
              <w:rPr>
                <w:rFonts w:ascii="Verdana" w:hAnsi="Verdana"/>
                <w:color w:val="000000" w:themeColor="text1"/>
                <w:kern w:val="2"/>
                <w:sz w:val="20"/>
              </w:rPr>
              <w:t xml:space="preserve"> </w:t>
            </w:r>
            <w:r w:rsidR="00327CE7">
              <w:rPr>
                <w:rFonts w:ascii="Verdana" w:hAnsi="Verdana"/>
                <w:color w:val="000000" w:themeColor="text1"/>
                <w:kern w:val="2"/>
                <w:sz w:val="20"/>
              </w:rPr>
              <w:t>„</w:t>
            </w:r>
            <w:r w:rsidR="00B43BA9" w:rsidRPr="003F3198">
              <w:rPr>
                <w:rFonts w:ascii="Verdana" w:hAnsi="Verdana"/>
                <w:color w:val="000000" w:themeColor="text1"/>
                <w:kern w:val="2"/>
                <w:sz w:val="20"/>
              </w:rPr>
              <w:t>Pasiūlymas“</w:t>
            </w:r>
            <w:r w:rsidR="003F3198" w:rsidRPr="003F3198">
              <w:rPr>
                <w:rFonts w:ascii="Verdana" w:hAnsi="Verdana"/>
                <w:color w:val="000000" w:themeColor="text1"/>
                <w:kern w:val="2"/>
                <w:sz w:val="20"/>
              </w:rPr>
              <w:t>.</w:t>
            </w:r>
          </w:p>
        </w:tc>
      </w:tr>
      <w:tr w:rsidR="00027B83" w14:paraId="516E5798" w14:textId="77777777" w:rsidTr="21B5A4C1">
        <w:trPr>
          <w:trHeight w:val="300"/>
        </w:trPr>
        <w:tc>
          <w:tcPr>
            <w:tcW w:w="9535" w:type="dxa"/>
            <w:gridSpan w:val="4"/>
          </w:tcPr>
          <w:p w14:paraId="4E669BA8" w14:textId="77777777" w:rsidR="00027B83" w:rsidRPr="003F3198" w:rsidRDefault="000B0897">
            <w:pPr>
              <w:jc w:val="center"/>
              <w:rPr>
                <w:rFonts w:ascii="Verdana" w:hAnsi="Verdana"/>
                <w:b/>
                <w:kern w:val="2"/>
                <w:sz w:val="20"/>
              </w:rPr>
            </w:pPr>
            <w:r w:rsidRPr="003F3198">
              <w:rPr>
                <w:rFonts w:ascii="Verdana" w:hAnsi="Verdana"/>
                <w:b/>
                <w:kern w:val="2"/>
                <w:sz w:val="20"/>
              </w:rPr>
              <w:t>8. PRIEVOLIŲ PAGAL SUTARTĮ ĮVYKDYMO UŽTIKRINIMAS</w:t>
            </w:r>
          </w:p>
        </w:tc>
      </w:tr>
      <w:tr w:rsidR="00027B83" w14:paraId="796592ED" w14:textId="77777777" w:rsidTr="21B5A4C1">
        <w:trPr>
          <w:trHeight w:val="300"/>
        </w:trPr>
        <w:tc>
          <w:tcPr>
            <w:tcW w:w="3094" w:type="dxa"/>
            <w:gridSpan w:val="2"/>
          </w:tcPr>
          <w:p w14:paraId="11233AB6" w14:textId="77777777" w:rsidR="00027B83" w:rsidRPr="003F3198" w:rsidRDefault="000B0897">
            <w:pPr>
              <w:rPr>
                <w:rFonts w:ascii="Verdana" w:hAnsi="Verdana"/>
                <w:b/>
                <w:kern w:val="2"/>
                <w:sz w:val="20"/>
              </w:rPr>
            </w:pPr>
            <w:r w:rsidRPr="003F3198">
              <w:rPr>
                <w:rFonts w:ascii="Verdana" w:hAnsi="Verdana"/>
                <w:b/>
                <w:kern w:val="2"/>
                <w:sz w:val="20"/>
              </w:rPr>
              <w:lastRenderedPageBreak/>
              <w:t>8.1. Prievolių pagal Sutartį įvykdymo užtikrinimas</w:t>
            </w:r>
          </w:p>
        </w:tc>
        <w:tc>
          <w:tcPr>
            <w:tcW w:w="6441" w:type="dxa"/>
            <w:gridSpan w:val="2"/>
          </w:tcPr>
          <w:p w14:paraId="2516DE94" w14:textId="07913073" w:rsidR="00027B83" w:rsidRPr="003F3198" w:rsidRDefault="00F260BB" w:rsidP="004E772A">
            <w:pPr>
              <w:jc w:val="both"/>
              <w:rPr>
                <w:rFonts w:ascii="Verdana" w:hAnsi="Verdana"/>
                <w:kern w:val="2"/>
                <w:sz w:val="20"/>
              </w:rPr>
            </w:pPr>
            <w:r w:rsidRPr="00F260BB">
              <w:rPr>
                <w:rFonts w:ascii="Verdana" w:hAnsi="Verdana"/>
                <w:kern w:val="2"/>
                <w:sz w:val="20"/>
              </w:rPr>
              <w:t>Netesybomis (delspinigiais, bauda)</w:t>
            </w:r>
          </w:p>
        </w:tc>
      </w:tr>
      <w:tr w:rsidR="00027B83" w14:paraId="6DB4999A" w14:textId="77777777" w:rsidTr="21B5A4C1">
        <w:trPr>
          <w:trHeight w:val="300"/>
        </w:trPr>
        <w:tc>
          <w:tcPr>
            <w:tcW w:w="3094" w:type="dxa"/>
            <w:gridSpan w:val="2"/>
          </w:tcPr>
          <w:p w14:paraId="48C29305" w14:textId="77777777" w:rsidR="00027B83" w:rsidRPr="003F3198" w:rsidRDefault="000B0897">
            <w:pPr>
              <w:rPr>
                <w:rFonts w:ascii="Verdana" w:hAnsi="Verdana"/>
                <w:b/>
                <w:kern w:val="2"/>
                <w:sz w:val="20"/>
              </w:rPr>
            </w:pPr>
            <w:r w:rsidRPr="003F3198">
              <w:rPr>
                <w:rFonts w:ascii="Verdana" w:hAnsi="Verdana"/>
                <w:b/>
                <w:kern w:val="2"/>
                <w:sz w:val="20"/>
              </w:rPr>
              <w:t>8.2 Sutarties įvykdymo užtikrinimo galiojimo terminas</w:t>
            </w:r>
          </w:p>
        </w:tc>
        <w:tc>
          <w:tcPr>
            <w:tcW w:w="6441" w:type="dxa"/>
            <w:gridSpan w:val="2"/>
          </w:tcPr>
          <w:p w14:paraId="1A4937EB" w14:textId="5C05D8C7" w:rsidR="00027B83" w:rsidRPr="003F3198" w:rsidRDefault="00F260BB" w:rsidP="003F3198">
            <w:pPr>
              <w:jc w:val="both"/>
              <w:rPr>
                <w:rFonts w:ascii="Verdana" w:hAnsi="Verdana"/>
                <w:kern w:val="2"/>
                <w:sz w:val="20"/>
              </w:rPr>
            </w:pPr>
            <w:r>
              <w:rPr>
                <w:rFonts w:ascii="Verdana" w:hAnsi="Verdana"/>
                <w:bCs/>
                <w:kern w:val="2"/>
                <w:sz w:val="20"/>
              </w:rPr>
              <w:t>Netaikoma</w:t>
            </w:r>
          </w:p>
          <w:p w14:paraId="2FA52621" w14:textId="289282CB" w:rsidR="00027B83" w:rsidRPr="003F3198" w:rsidRDefault="00027B83" w:rsidP="003F3198">
            <w:pPr>
              <w:jc w:val="both"/>
              <w:rPr>
                <w:rFonts w:ascii="Verdana" w:hAnsi="Verdana"/>
                <w:kern w:val="2"/>
                <w:sz w:val="20"/>
              </w:rPr>
            </w:pPr>
          </w:p>
        </w:tc>
      </w:tr>
      <w:tr w:rsidR="00027B83" w14:paraId="61091456" w14:textId="77777777" w:rsidTr="21B5A4C1">
        <w:trPr>
          <w:trHeight w:val="300"/>
        </w:trPr>
        <w:tc>
          <w:tcPr>
            <w:tcW w:w="3094" w:type="dxa"/>
            <w:gridSpan w:val="2"/>
          </w:tcPr>
          <w:p w14:paraId="44758C13" w14:textId="77777777" w:rsidR="00027B83" w:rsidRPr="003F3198" w:rsidRDefault="000B0897">
            <w:pPr>
              <w:rPr>
                <w:rFonts w:ascii="Verdana" w:hAnsi="Verdana"/>
                <w:b/>
                <w:kern w:val="2"/>
                <w:sz w:val="20"/>
              </w:rPr>
            </w:pPr>
            <w:r w:rsidRPr="003F3198">
              <w:rPr>
                <w:rFonts w:ascii="Verdana" w:hAnsi="Verdana"/>
                <w:b/>
                <w:kern w:val="2"/>
                <w:sz w:val="20"/>
              </w:rPr>
              <w:t>8.3. Sutarties įvykdymo užtikrinimo pateikimas</w:t>
            </w:r>
          </w:p>
        </w:tc>
        <w:tc>
          <w:tcPr>
            <w:tcW w:w="6441" w:type="dxa"/>
            <w:gridSpan w:val="2"/>
          </w:tcPr>
          <w:p w14:paraId="6C85B8A2" w14:textId="090EB847" w:rsidR="00027B83" w:rsidRPr="003F3198" w:rsidRDefault="00F260BB" w:rsidP="003F3198">
            <w:pPr>
              <w:jc w:val="both"/>
              <w:rPr>
                <w:rFonts w:ascii="Verdana" w:hAnsi="Verdana"/>
                <w:sz w:val="20"/>
              </w:rPr>
            </w:pPr>
            <w:r>
              <w:rPr>
                <w:rFonts w:ascii="Verdana" w:hAnsi="Verdana"/>
                <w:kern w:val="2"/>
                <w:sz w:val="20"/>
              </w:rPr>
              <w:t>Netaikoma</w:t>
            </w:r>
          </w:p>
        </w:tc>
      </w:tr>
      <w:tr w:rsidR="00027B83" w14:paraId="1A081E81" w14:textId="77777777" w:rsidTr="21B5A4C1">
        <w:trPr>
          <w:trHeight w:val="300"/>
        </w:trPr>
        <w:tc>
          <w:tcPr>
            <w:tcW w:w="9535" w:type="dxa"/>
            <w:gridSpan w:val="4"/>
          </w:tcPr>
          <w:p w14:paraId="345E204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9. ŠALIŲ ATSAKOMYBĖ</w:t>
            </w:r>
          </w:p>
        </w:tc>
      </w:tr>
      <w:tr w:rsidR="00027B83" w14:paraId="30559688" w14:textId="77777777" w:rsidTr="21B5A4C1">
        <w:trPr>
          <w:trHeight w:val="300"/>
        </w:trPr>
        <w:tc>
          <w:tcPr>
            <w:tcW w:w="3094" w:type="dxa"/>
            <w:gridSpan w:val="2"/>
          </w:tcPr>
          <w:p w14:paraId="4486F9E1"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9.1. Pirkėjui taikomos netesybos už mokėjimų pagal Sutartį vėlavimą</w:t>
            </w:r>
          </w:p>
        </w:tc>
        <w:tc>
          <w:tcPr>
            <w:tcW w:w="6441" w:type="dxa"/>
            <w:gridSpan w:val="2"/>
          </w:tcPr>
          <w:p w14:paraId="08F4BF25" w14:textId="2C0EA825"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w:t>
            </w:r>
            <w:r w:rsidR="006902FF" w:rsidRPr="005D2755">
              <w:rPr>
                <w:rFonts w:ascii="Verdana" w:hAnsi="Verdana"/>
                <w:color w:val="000000" w:themeColor="text1"/>
                <w:kern w:val="2"/>
                <w:sz w:val="20"/>
              </w:rPr>
              <w:t>5</w:t>
            </w:r>
            <w:r w:rsidRPr="005D2755">
              <w:rPr>
                <w:rFonts w:ascii="Verdana" w:hAnsi="Verdana"/>
                <w:color w:val="000000" w:themeColor="text1"/>
                <w:kern w:val="2"/>
                <w:sz w:val="20"/>
              </w:rPr>
              <w:t xml:space="preserve"> (</w:t>
            </w:r>
            <w:r w:rsidR="00F614C2" w:rsidRPr="005D2755">
              <w:rPr>
                <w:rFonts w:ascii="Verdana" w:hAnsi="Verdana"/>
                <w:color w:val="000000" w:themeColor="text1"/>
                <w:kern w:val="2"/>
                <w:sz w:val="20"/>
              </w:rPr>
              <w:t xml:space="preserve">penkios </w:t>
            </w:r>
            <w:r w:rsidRPr="005D2755">
              <w:rPr>
                <w:rFonts w:ascii="Verdana" w:hAnsi="Verdana"/>
                <w:color w:val="000000" w:themeColor="text1"/>
                <w:kern w:val="2"/>
                <w:sz w:val="20"/>
              </w:rPr>
              <w:t>šimtosios) procento dydžio delspinigius nuo neapmokėtos sumos be PVM už kiekvieną vėlavimo dieną.</w:t>
            </w:r>
          </w:p>
        </w:tc>
      </w:tr>
      <w:tr w:rsidR="00027B83" w14:paraId="3B8DB5C9" w14:textId="77777777" w:rsidTr="21B5A4C1">
        <w:trPr>
          <w:trHeight w:val="300"/>
        </w:trPr>
        <w:tc>
          <w:tcPr>
            <w:tcW w:w="3094" w:type="dxa"/>
            <w:gridSpan w:val="2"/>
          </w:tcPr>
          <w:p w14:paraId="5E7C99B3" w14:textId="77777777" w:rsidR="00027B83" w:rsidRPr="00356292" w:rsidRDefault="000B0897">
            <w:pPr>
              <w:rPr>
                <w:rFonts w:ascii="Verdana" w:hAnsi="Verdana"/>
                <w:b/>
                <w:kern w:val="2"/>
                <w:sz w:val="20"/>
              </w:rPr>
            </w:pPr>
            <w:r w:rsidRPr="00356292">
              <w:rPr>
                <w:rFonts w:ascii="Verdana" w:hAnsi="Verdana"/>
                <w:b/>
                <w:sz w:val="20"/>
              </w:rPr>
              <w:t>9.2. Tiekėjui taikomos netesybos</w:t>
            </w:r>
          </w:p>
        </w:tc>
        <w:tc>
          <w:tcPr>
            <w:tcW w:w="6441" w:type="dxa"/>
            <w:gridSpan w:val="2"/>
          </w:tcPr>
          <w:p w14:paraId="6CF65A38" w14:textId="77777777" w:rsidR="00CB5015" w:rsidRDefault="000B0897" w:rsidP="00CB5015">
            <w:pPr>
              <w:jc w:val="both"/>
              <w:rPr>
                <w:rFonts w:ascii="Verdana" w:hAnsi="Verdana"/>
                <w:color w:val="000000" w:themeColor="text1"/>
                <w:kern w:val="2"/>
                <w:sz w:val="20"/>
              </w:rPr>
            </w:pPr>
            <w:r w:rsidRPr="21B5A4C1">
              <w:rPr>
                <w:rFonts w:ascii="Verdana" w:hAnsi="Verdana"/>
                <w:color w:val="000000"/>
                <w:kern w:val="2"/>
                <w:sz w:val="20"/>
              </w:rPr>
              <w:t>9</w:t>
            </w:r>
            <w:r w:rsidRPr="21B5A4C1">
              <w:rPr>
                <w:rFonts w:ascii="Verdana" w:hAnsi="Verdana"/>
                <w:color w:val="000000" w:themeColor="text1"/>
                <w:kern w:val="2"/>
                <w:sz w:val="20"/>
              </w:rPr>
              <w:t>.2.1. Jeigu Tiekėjas vėluoja suteikti Paslaugas arba nevykdo kitų sutartinių įsipareigojimų, Pirkėjas nuo kitos nei nustatytas terminas dienos Tiekėjui skaičiuoja 0,0</w:t>
            </w:r>
            <w:r w:rsidR="00F614C2" w:rsidRPr="21B5A4C1">
              <w:rPr>
                <w:rFonts w:ascii="Verdana" w:hAnsi="Verdana"/>
                <w:color w:val="000000" w:themeColor="text1"/>
                <w:kern w:val="2"/>
                <w:sz w:val="20"/>
              </w:rPr>
              <w:t>5</w:t>
            </w:r>
            <w:r w:rsidRPr="21B5A4C1">
              <w:rPr>
                <w:rFonts w:ascii="Verdana" w:hAnsi="Verdana"/>
                <w:color w:val="000000" w:themeColor="text1"/>
                <w:kern w:val="2"/>
                <w:sz w:val="20"/>
              </w:rPr>
              <w:t xml:space="preserve"> (</w:t>
            </w:r>
            <w:r w:rsidR="00F614C2" w:rsidRPr="21B5A4C1">
              <w:rPr>
                <w:rFonts w:ascii="Verdana" w:hAnsi="Verdana"/>
                <w:color w:val="000000" w:themeColor="text1"/>
                <w:kern w:val="2"/>
                <w:sz w:val="20"/>
              </w:rPr>
              <w:t>penkios</w:t>
            </w:r>
            <w:r w:rsidRPr="21B5A4C1">
              <w:rPr>
                <w:rFonts w:ascii="Verdana" w:hAnsi="Verdana"/>
                <w:color w:val="000000" w:themeColor="text1"/>
                <w:kern w:val="2"/>
                <w:sz w:val="20"/>
              </w:rPr>
              <w:t xml:space="preserve"> šimtosios) procento dydžio delspinigius už kiekvieną uždelstą dieną nuo laiku nesuteiktų Paslaugų ar kitų sutartinių įsipareigojimų nevykdymo kainos be PVM.</w:t>
            </w:r>
            <w:r w:rsidR="00CB5015">
              <w:rPr>
                <w:rFonts w:ascii="Verdana" w:hAnsi="Verdana"/>
                <w:color w:val="000000" w:themeColor="text1"/>
                <w:kern w:val="2"/>
                <w:sz w:val="20"/>
              </w:rPr>
              <w:t xml:space="preserve"> </w:t>
            </w:r>
          </w:p>
          <w:p w14:paraId="55C32C77" w14:textId="5C05FE37" w:rsidR="00027B83" w:rsidRPr="00356292" w:rsidRDefault="000B0897" w:rsidP="00CB5015">
            <w:pPr>
              <w:jc w:val="both"/>
              <w:rPr>
                <w:rFonts w:ascii="Verdana" w:hAnsi="Verdana"/>
                <w:b/>
                <w:kern w:val="2"/>
                <w:sz w:val="20"/>
              </w:rPr>
            </w:pPr>
            <w:r w:rsidRPr="004B7BD2">
              <w:rPr>
                <w:rFonts w:ascii="Verdana" w:hAnsi="Verdana"/>
                <w:color w:val="000000" w:themeColor="text1"/>
                <w:kern w:val="2"/>
                <w:sz w:val="20"/>
              </w:rPr>
              <w:t xml:space="preserve">9.2.2. Tiekėjas privalo sumokėti Pirkėjui netesybas per </w:t>
            </w:r>
            <w:r w:rsidR="001F4254" w:rsidRPr="004B7BD2">
              <w:rPr>
                <w:rFonts w:ascii="Verdana" w:hAnsi="Verdana"/>
                <w:color w:val="000000" w:themeColor="text1"/>
                <w:kern w:val="2"/>
                <w:sz w:val="20"/>
              </w:rPr>
              <w:t>5</w:t>
            </w:r>
            <w:r w:rsidR="005C1A98" w:rsidRPr="004B7BD2">
              <w:rPr>
                <w:rFonts w:ascii="Verdana" w:hAnsi="Verdana"/>
                <w:color w:val="000000" w:themeColor="text1"/>
                <w:kern w:val="2"/>
                <w:sz w:val="20"/>
              </w:rPr>
              <w:t xml:space="preserve"> </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penkias</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 xml:space="preserve"> darbo</w:t>
            </w:r>
            <w:r w:rsidRPr="004B7BD2">
              <w:rPr>
                <w:rFonts w:ascii="Verdana" w:hAnsi="Verdana"/>
                <w:color w:val="000000" w:themeColor="text1"/>
                <w:kern w:val="2"/>
                <w:sz w:val="20"/>
              </w:rPr>
              <w:t xml:space="preserve"> dien</w:t>
            </w:r>
            <w:r w:rsidR="001F4254" w:rsidRPr="004B7BD2">
              <w:rPr>
                <w:rFonts w:ascii="Verdana" w:hAnsi="Verdana"/>
                <w:color w:val="000000" w:themeColor="text1"/>
                <w:kern w:val="2"/>
                <w:sz w:val="20"/>
              </w:rPr>
              <w:t>as</w:t>
            </w:r>
            <w:r w:rsidRPr="004B7BD2">
              <w:rPr>
                <w:rFonts w:ascii="Verdana" w:hAnsi="Verdana"/>
                <w:color w:val="000000" w:themeColor="text1"/>
                <w:kern w:val="2"/>
                <w:sz w:val="20"/>
              </w:rPr>
              <w:t xml:space="preserve"> nuo Pirkėjo pareikalavimo, jeigu netesybų suma nėra </w:t>
            </w:r>
            <w:r w:rsidRPr="004B7BD2">
              <w:rPr>
                <w:rFonts w:ascii="Verdana" w:hAnsi="Verdana"/>
                <w:color w:val="000000" w:themeColor="text1"/>
                <w:sz w:val="20"/>
              </w:rPr>
              <w:t>išskaitoma iš Tiekėjui mokėtinos sumos.</w:t>
            </w:r>
          </w:p>
        </w:tc>
      </w:tr>
      <w:tr w:rsidR="00027B83" w14:paraId="7EE6676A" w14:textId="77777777" w:rsidTr="21B5A4C1">
        <w:trPr>
          <w:trHeight w:val="300"/>
        </w:trPr>
        <w:tc>
          <w:tcPr>
            <w:tcW w:w="3094" w:type="dxa"/>
            <w:gridSpan w:val="2"/>
          </w:tcPr>
          <w:p w14:paraId="4683B0B8" w14:textId="77777777" w:rsidR="00027B83" w:rsidRPr="004B7BD2" w:rsidRDefault="000B0897">
            <w:pPr>
              <w:rPr>
                <w:rFonts w:ascii="Verdana" w:hAnsi="Verdana"/>
                <w:b/>
                <w:kern w:val="2"/>
                <w:sz w:val="20"/>
              </w:rPr>
            </w:pPr>
            <w:r w:rsidRPr="004B7BD2">
              <w:rPr>
                <w:rFonts w:ascii="Verdana" w:hAnsi="Verdana"/>
                <w:b/>
                <w:kern w:val="2"/>
                <w:sz w:val="20"/>
              </w:rPr>
              <w:t>9.3. Tiekėjui / Pirkėjui taikoma bauda nutraukus Sutartį dėl esminio Sutarties pažeidimo ar nepagrįstai nutraukus Sutarties vykdymą ne Sutartyje nustatyta tvarka</w:t>
            </w:r>
          </w:p>
        </w:tc>
        <w:tc>
          <w:tcPr>
            <w:tcW w:w="6441" w:type="dxa"/>
            <w:gridSpan w:val="2"/>
          </w:tcPr>
          <w:p w14:paraId="5AABCE0E" w14:textId="7688E05E" w:rsidR="00A17CC3" w:rsidRPr="004B7BD2" w:rsidRDefault="002D393A" w:rsidP="002D393A">
            <w:pPr>
              <w:jc w:val="both"/>
              <w:rPr>
                <w:rFonts w:ascii="Verdana" w:hAnsi="Verdana"/>
                <w:color w:val="000000" w:themeColor="text1"/>
                <w:kern w:val="2"/>
                <w:sz w:val="20"/>
              </w:rPr>
            </w:pPr>
            <w:r w:rsidRPr="002D393A">
              <w:rPr>
                <w:rFonts w:ascii="Verdana" w:hAnsi="Verdana"/>
                <w:color w:val="000000" w:themeColor="text1"/>
                <w:kern w:val="2"/>
                <w:sz w:val="20"/>
              </w:rPr>
              <w:t xml:space="preserve">9.3.1. Nutraukus Sutartį dėl esminio Sutarties pažeidimo, nustatyto Sutarties Specialiosiose sąlygose, mokama </w:t>
            </w:r>
            <w:r>
              <w:rPr>
                <w:rFonts w:ascii="Verdana" w:hAnsi="Verdana"/>
                <w:color w:val="000000" w:themeColor="text1"/>
                <w:kern w:val="2"/>
                <w:sz w:val="20"/>
              </w:rPr>
              <w:t>4 (keturių)</w:t>
            </w:r>
            <w:r w:rsidRPr="002D393A">
              <w:rPr>
                <w:rFonts w:ascii="Verdana" w:hAnsi="Verdana"/>
                <w:color w:val="000000" w:themeColor="text1"/>
                <w:kern w:val="2"/>
                <w:sz w:val="20"/>
              </w:rPr>
              <w:t xml:space="preserve"> procentų dydžio bauda nuo Pradinės Sutarties vertės, nurodytos Specialiųjų sąlygų 5.2 punkte.</w:t>
            </w:r>
          </w:p>
          <w:p w14:paraId="39F4C997" w14:textId="3F1C395D" w:rsidR="00027B83" w:rsidRDefault="00A17CC3" w:rsidP="002D393A">
            <w:pPr>
              <w:jc w:val="both"/>
              <w:rPr>
                <w:kern w:val="2"/>
                <w:szCs w:val="24"/>
              </w:rPr>
            </w:pPr>
            <w:r w:rsidRPr="004B7BD2">
              <w:rPr>
                <w:rFonts w:ascii="Verdana" w:hAnsi="Verdana"/>
                <w:color w:val="000000" w:themeColor="text1"/>
                <w:sz w:val="20"/>
              </w:rPr>
              <w:t xml:space="preserve">9.3.2. </w:t>
            </w:r>
            <w:r w:rsidR="002D393A" w:rsidRPr="002D393A">
              <w:rPr>
                <w:rFonts w:ascii="Verdana" w:hAnsi="Verdana"/>
                <w:color w:val="000000" w:themeColor="text1"/>
                <w:sz w:val="20"/>
              </w:rPr>
              <w:t xml:space="preserve">Nepagrįstai nutraukus Sutarties vykdymą ne Sutartyje nustatyta tvarka, mokama </w:t>
            </w:r>
            <w:r w:rsidR="002D393A">
              <w:rPr>
                <w:rFonts w:ascii="Verdana" w:hAnsi="Verdana"/>
                <w:color w:val="000000" w:themeColor="text1"/>
                <w:kern w:val="2"/>
                <w:sz w:val="20"/>
              </w:rPr>
              <w:t xml:space="preserve">4 (keturių) </w:t>
            </w:r>
            <w:r w:rsidR="002D393A" w:rsidRPr="002D393A">
              <w:rPr>
                <w:rFonts w:ascii="Verdana" w:hAnsi="Verdana"/>
                <w:color w:val="000000" w:themeColor="text1"/>
                <w:sz w:val="20"/>
              </w:rPr>
              <w:t>procentų dydžio bauda nuo Pradinės Sutarties vertės, nurodytos Specialiųjų sąlygų 5.2 punkte.</w:t>
            </w:r>
          </w:p>
        </w:tc>
      </w:tr>
      <w:tr w:rsidR="00027B83" w14:paraId="50363FBC" w14:textId="77777777" w:rsidTr="21B5A4C1">
        <w:trPr>
          <w:trHeight w:val="300"/>
        </w:trPr>
        <w:tc>
          <w:tcPr>
            <w:tcW w:w="3094" w:type="dxa"/>
            <w:gridSpan w:val="2"/>
          </w:tcPr>
          <w:p w14:paraId="681A4B3C" w14:textId="77777777" w:rsidR="00027B83" w:rsidRPr="00215329" w:rsidRDefault="000B0897">
            <w:pPr>
              <w:rPr>
                <w:rFonts w:ascii="Verdana" w:hAnsi="Verdana"/>
                <w:b/>
                <w:kern w:val="2"/>
                <w:sz w:val="20"/>
              </w:rPr>
            </w:pPr>
            <w:r w:rsidRPr="00215329">
              <w:rPr>
                <w:rFonts w:ascii="Verdana" w:hAnsi="Verdana"/>
                <w:b/>
                <w:kern w:val="2"/>
                <w:sz w:val="20"/>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E8E9D52" w14:textId="3DE9B73D" w:rsidR="00027B83" w:rsidRPr="00215329" w:rsidRDefault="00861104" w:rsidP="00215329">
            <w:pPr>
              <w:jc w:val="both"/>
              <w:rPr>
                <w:rFonts w:ascii="Verdana" w:hAnsi="Verdana"/>
                <w:color w:val="000000" w:themeColor="text1"/>
                <w:kern w:val="2"/>
                <w:sz w:val="20"/>
              </w:rPr>
            </w:pPr>
            <w:r w:rsidRPr="00215329">
              <w:rPr>
                <w:rFonts w:ascii="Verdana" w:eastAsia="Arial" w:hAnsi="Verdana"/>
                <w:color w:val="000000" w:themeColor="text1"/>
                <w:sz w:val="20"/>
              </w:rPr>
              <w:t xml:space="preserve">9.4.1. </w:t>
            </w:r>
            <w:r w:rsidR="001F4254" w:rsidRPr="00215329">
              <w:rPr>
                <w:rFonts w:ascii="Verdana" w:eastAsia="Arial" w:hAnsi="Verdana"/>
                <w:color w:val="000000" w:themeColor="text1"/>
                <w:sz w:val="20"/>
              </w:rPr>
              <w:t>Paslaugos tei</w:t>
            </w:r>
            <w:r w:rsidR="001F4254" w:rsidRPr="00215329">
              <w:rPr>
                <w:rFonts w:ascii="Verdana" w:hAnsi="Verdana"/>
                <w:color w:val="000000" w:themeColor="text1"/>
                <w:sz w:val="20"/>
              </w:rPr>
              <w:t>kėjui nustatoma 500 (penkių šimtų) Eur vertės bauda už kiekvieną Sutarties vykdymo metu pasitelktą, tačiau Sutartyje nustatyta tvarka neišviešintą subtiekėją ar kitą ūkio subjektą.</w:t>
            </w:r>
          </w:p>
        </w:tc>
      </w:tr>
      <w:tr w:rsidR="00027B83" w14:paraId="3F89B259" w14:textId="77777777" w:rsidTr="21B5A4C1">
        <w:trPr>
          <w:trHeight w:val="300"/>
        </w:trPr>
        <w:tc>
          <w:tcPr>
            <w:tcW w:w="3094" w:type="dxa"/>
            <w:gridSpan w:val="2"/>
          </w:tcPr>
          <w:p w14:paraId="4C37F8A5"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9.5. Tiekėjui taikomos baudos dėl aplinkosauginių ir (arba) socialinių kriterijų nesilaikymo</w:t>
            </w:r>
          </w:p>
        </w:tc>
        <w:tc>
          <w:tcPr>
            <w:tcW w:w="6441" w:type="dxa"/>
            <w:gridSpan w:val="2"/>
          </w:tcPr>
          <w:p w14:paraId="1A4ABA9E"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3FE60FB9" w14:textId="77777777" w:rsidR="00027B83" w:rsidRPr="005D2755" w:rsidRDefault="00027B83">
            <w:pPr>
              <w:rPr>
                <w:rFonts w:ascii="Verdana" w:hAnsi="Verdana"/>
                <w:color w:val="000000" w:themeColor="text1"/>
                <w:kern w:val="2"/>
                <w:sz w:val="20"/>
              </w:rPr>
            </w:pPr>
          </w:p>
          <w:p w14:paraId="6740E478" w14:textId="08505B9C" w:rsidR="00027B83" w:rsidRPr="005D2755" w:rsidRDefault="00027B83">
            <w:pPr>
              <w:rPr>
                <w:rFonts w:ascii="Verdana" w:hAnsi="Verdana"/>
                <w:color w:val="000000" w:themeColor="text1"/>
                <w:kern w:val="2"/>
                <w:sz w:val="20"/>
              </w:rPr>
            </w:pPr>
          </w:p>
        </w:tc>
      </w:tr>
      <w:tr w:rsidR="00027B83" w14:paraId="74CAC9C1" w14:textId="77777777" w:rsidTr="21B5A4C1">
        <w:trPr>
          <w:trHeight w:val="300"/>
        </w:trPr>
        <w:tc>
          <w:tcPr>
            <w:tcW w:w="3094" w:type="dxa"/>
            <w:gridSpan w:val="2"/>
          </w:tcPr>
          <w:p w14:paraId="208BE9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9.6. Tiekėjui / Pirkėjui taikoma bauda dėl konfidencialumo reikalavimų nesilaikymo</w:t>
            </w:r>
          </w:p>
        </w:tc>
        <w:tc>
          <w:tcPr>
            <w:tcW w:w="6441" w:type="dxa"/>
            <w:gridSpan w:val="2"/>
          </w:tcPr>
          <w:p w14:paraId="71C02EA8" w14:textId="439107DF" w:rsidR="00027B83" w:rsidRPr="005D2755" w:rsidRDefault="00460F74" w:rsidP="00D56ED8">
            <w:pPr>
              <w:jc w:val="both"/>
              <w:rPr>
                <w:rFonts w:ascii="Verdana" w:hAnsi="Verdana"/>
                <w:color w:val="000000" w:themeColor="text1"/>
                <w:kern w:val="2"/>
                <w:sz w:val="20"/>
              </w:rPr>
            </w:pPr>
            <w:r w:rsidRPr="005D2755">
              <w:rPr>
                <w:rFonts w:ascii="Verdana" w:hAnsi="Verdana"/>
                <w:color w:val="000000" w:themeColor="text1"/>
                <w:kern w:val="2"/>
                <w:sz w:val="20"/>
              </w:rPr>
              <w:t>Mokama 200,00 (dviejų šimtų) Eur dydžio bauda už kiekvieną pažeidimo atvejį.</w:t>
            </w:r>
          </w:p>
        </w:tc>
      </w:tr>
      <w:tr w:rsidR="00027B83" w14:paraId="3FFD86FA" w14:textId="77777777" w:rsidTr="21B5A4C1">
        <w:trPr>
          <w:trHeight w:val="300"/>
        </w:trPr>
        <w:tc>
          <w:tcPr>
            <w:tcW w:w="3094" w:type="dxa"/>
            <w:gridSpan w:val="2"/>
          </w:tcPr>
          <w:p w14:paraId="22AAF284" w14:textId="2FA800AE" w:rsidR="00027B83" w:rsidRPr="005D2755" w:rsidRDefault="000B0897" w:rsidP="21B5A4C1">
            <w:pPr>
              <w:rPr>
                <w:rFonts w:ascii="Verdana" w:hAnsi="Verdana"/>
                <w:b/>
                <w:bCs/>
                <w:color w:val="000000" w:themeColor="text1"/>
                <w:kern w:val="2"/>
                <w:sz w:val="20"/>
              </w:rPr>
            </w:pPr>
            <w:r w:rsidRPr="21B5A4C1">
              <w:rPr>
                <w:rFonts w:ascii="Verdana" w:hAnsi="Verdana"/>
                <w:b/>
                <w:bCs/>
                <w:color w:val="000000" w:themeColor="text1"/>
                <w:kern w:val="2"/>
                <w:sz w:val="20"/>
              </w:rPr>
              <w:t xml:space="preserve">9.7. Tiekėjui taikomos netesybos dėl pirkimo dokumentuose nustatytų kokybinių kriterijų </w:t>
            </w:r>
            <w:r w:rsidRPr="21B5A4C1">
              <w:rPr>
                <w:rFonts w:ascii="Verdana" w:hAnsi="Verdana"/>
                <w:b/>
                <w:bCs/>
                <w:color w:val="000000" w:themeColor="text1"/>
                <w:kern w:val="2"/>
                <w:sz w:val="20"/>
              </w:rPr>
              <w:lastRenderedPageBreak/>
              <w:t>nepasi</w:t>
            </w:r>
            <w:r w:rsidR="00200F58" w:rsidRPr="21B5A4C1">
              <w:rPr>
                <w:rFonts w:ascii="Verdana" w:hAnsi="Verdana"/>
                <w:b/>
                <w:bCs/>
                <w:color w:val="000000" w:themeColor="text1"/>
                <w:kern w:val="2"/>
                <w:sz w:val="20"/>
              </w:rPr>
              <w:t>e</w:t>
            </w:r>
            <w:r w:rsidRPr="21B5A4C1">
              <w:rPr>
                <w:rFonts w:ascii="Verdana" w:hAnsi="Verdana"/>
                <w:b/>
                <w:bCs/>
                <w:color w:val="000000" w:themeColor="text1"/>
                <w:kern w:val="2"/>
                <w:sz w:val="20"/>
              </w:rPr>
              <w:t>kimo Sutarties vykdymo metu</w:t>
            </w:r>
          </w:p>
        </w:tc>
        <w:tc>
          <w:tcPr>
            <w:tcW w:w="6441" w:type="dxa"/>
            <w:gridSpan w:val="2"/>
          </w:tcPr>
          <w:p w14:paraId="575DAE88" w14:textId="3BDCDB72" w:rsidR="00027B83" w:rsidRPr="005D2755" w:rsidRDefault="000B0897" w:rsidP="00A17CC3">
            <w:pPr>
              <w:rPr>
                <w:rFonts w:ascii="Verdana" w:hAnsi="Verdana"/>
                <w:color w:val="000000" w:themeColor="text1"/>
                <w:kern w:val="2"/>
                <w:sz w:val="20"/>
              </w:rPr>
            </w:pPr>
            <w:r w:rsidRPr="005D2755">
              <w:rPr>
                <w:rFonts w:ascii="Verdana" w:hAnsi="Verdana"/>
                <w:color w:val="000000" w:themeColor="text1"/>
                <w:sz w:val="20"/>
              </w:rPr>
              <w:lastRenderedPageBreak/>
              <w:t xml:space="preserve">Netaikoma </w:t>
            </w:r>
          </w:p>
        </w:tc>
      </w:tr>
      <w:tr w:rsidR="00027B83" w14:paraId="148FA3A5" w14:textId="77777777" w:rsidTr="21B5A4C1">
        <w:trPr>
          <w:trHeight w:val="698"/>
        </w:trPr>
        <w:tc>
          <w:tcPr>
            <w:tcW w:w="3094" w:type="dxa"/>
            <w:gridSpan w:val="2"/>
            <w:tcBorders>
              <w:top w:val="single" w:sz="4" w:space="0" w:color="auto"/>
              <w:left w:val="single" w:sz="4" w:space="0" w:color="auto"/>
              <w:bottom w:val="single" w:sz="4" w:space="0" w:color="auto"/>
              <w:right w:val="single" w:sz="4" w:space="0" w:color="auto"/>
            </w:tcBorders>
          </w:tcPr>
          <w:p w14:paraId="7C2FEA0D"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 xml:space="preserve">9.8. Tiekėjui taikomos netesybos dėl Sutarties įvykdymo užtikrinimo </w:t>
            </w:r>
            <w:r w:rsidRPr="005D2755">
              <w:rPr>
                <w:rFonts w:ascii="Verdana" w:hAnsi="Verdana"/>
                <w:b/>
                <w:bCs/>
                <w:color w:val="000000" w:themeColor="text1"/>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532EEA1"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1DF984B6" w14:textId="77777777" w:rsidR="00027B83" w:rsidRPr="005D2755" w:rsidRDefault="00027B83">
            <w:pPr>
              <w:rPr>
                <w:rFonts w:ascii="Verdana" w:hAnsi="Verdana"/>
                <w:color w:val="000000" w:themeColor="text1"/>
                <w:kern w:val="2"/>
                <w:sz w:val="20"/>
              </w:rPr>
            </w:pPr>
          </w:p>
          <w:p w14:paraId="521F4464" w14:textId="0308E593" w:rsidR="00027B83" w:rsidRPr="005D2755" w:rsidRDefault="00027B83">
            <w:pPr>
              <w:rPr>
                <w:rFonts w:ascii="Verdana" w:hAnsi="Verdana"/>
                <w:color w:val="000000" w:themeColor="text1"/>
                <w:kern w:val="2"/>
                <w:sz w:val="20"/>
              </w:rPr>
            </w:pPr>
          </w:p>
        </w:tc>
      </w:tr>
      <w:tr w:rsidR="00027B83" w14:paraId="5200AAF6" w14:textId="77777777" w:rsidTr="21B5A4C1">
        <w:trPr>
          <w:trHeight w:val="300"/>
        </w:trPr>
        <w:tc>
          <w:tcPr>
            <w:tcW w:w="3094" w:type="dxa"/>
            <w:gridSpan w:val="2"/>
          </w:tcPr>
          <w:p w14:paraId="6585B952" w14:textId="77777777" w:rsidR="00027B83" w:rsidRPr="005D2755" w:rsidRDefault="000B0897">
            <w:pPr>
              <w:rPr>
                <w:rFonts w:ascii="Verdana" w:hAnsi="Verdana"/>
                <w:b/>
                <w:bCs/>
                <w:color w:val="000000" w:themeColor="text1"/>
                <w:kern w:val="2"/>
                <w:sz w:val="20"/>
              </w:rPr>
            </w:pPr>
            <w:r w:rsidRPr="005D2755">
              <w:rPr>
                <w:rFonts w:ascii="Verdana" w:hAnsi="Verdana"/>
                <w:b/>
                <w:bCs/>
                <w:color w:val="000000" w:themeColor="text1"/>
                <w:sz w:val="20"/>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7B80B62" w14:textId="0160C753" w:rsidR="00027B83" w:rsidRPr="005D2755" w:rsidRDefault="00A17CC3">
            <w:pPr>
              <w:rPr>
                <w:rFonts w:ascii="Verdana" w:hAnsi="Verdana"/>
                <w:color w:val="000000" w:themeColor="text1"/>
                <w:kern w:val="2"/>
                <w:sz w:val="20"/>
              </w:rPr>
            </w:pPr>
            <w:r w:rsidRPr="005D2755">
              <w:rPr>
                <w:rFonts w:ascii="Verdana" w:hAnsi="Verdana"/>
                <w:color w:val="000000" w:themeColor="text1"/>
                <w:kern w:val="2"/>
                <w:sz w:val="20"/>
              </w:rPr>
              <w:t>Netaikoma</w:t>
            </w:r>
          </w:p>
          <w:p w14:paraId="5A997243" w14:textId="77777777" w:rsidR="00027B83" w:rsidRPr="005D2755" w:rsidRDefault="00027B83">
            <w:pPr>
              <w:rPr>
                <w:rFonts w:ascii="Verdana" w:hAnsi="Verdana"/>
                <w:color w:val="000000" w:themeColor="text1"/>
                <w:sz w:val="20"/>
              </w:rPr>
            </w:pPr>
          </w:p>
          <w:p w14:paraId="4BC14F01" w14:textId="77777777" w:rsidR="00027B83" w:rsidRPr="005D2755" w:rsidRDefault="00027B83">
            <w:pPr>
              <w:rPr>
                <w:rFonts w:ascii="Verdana" w:hAnsi="Verdana"/>
                <w:color w:val="000000" w:themeColor="text1"/>
                <w:kern w:val="2"/>
                <w:sz w:val="20"/>
              </w:rPr>
            </w:pPr>
          </w:p>
        </w:tc>
      </w:tr>
      <w:tr w:rsidR="00027B83" w14:paraId="3542E563" w14:textId="77777777" w:rsidTr="21B5A4C1">
        <w:trPr>
          <w:trHeight w:val="300"/>
        </w:trPr>
        <w:tc>
          <w:tcPr>
            <w:tcW w:w="3094" w:type="dxa"/>
            <w:gridSpan w:val="2"/>
          </w:tcPr>
          <w:p w14:paraId="7EAB71C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9.9. </w:t>
            </w:r>
            <w:r w:rsidRPr="005D2755">
              <w:rPr>
                <w:rFonts w:ascii="Verdana" w:hAnsi="Verdana"/>
                <w:b/>
                <w:color w:val="000000" w:themeColor="text1"/>
                <w:kern w:val="2"/>
                <w:sz w:val="20"/>
              </w:rPr>
              <w:t>Kitos netesybos</w:t>
            </w:r>
          </w:p>
        </w:tc>
        <w:tc>
          <w:tcPr>
            <w:tcW w:w="6441" w:type="dxa"/>
            <w:gridSpan w:val="2"/>
          </w:tcPr>
          <w:p w14:paraId="123924BB" w14:textId="78CB6389" w:rsidR="00027B83" w:rsidRPr="005D2755" w:rsidRDefault="009A54A6">
            <w:pPr>
              <w:rPr>
                <w:rFonts w:ascii="Verdana" w:hAnsi="Verdana"/>
                <w:color w:val="000000" w:themeColor="text1"/>
                <w:kern w:val="2"/>
                <w:sz w:val="20"/>
              </w:rPr>
            </w:pPr>
            <w:r w:rsidRPr="005D2755">
              <w:rPr>
                <w:rFonts w:ascii="Verdana" w:hAnsi="Verdana"/>
                <w:color w:val="000000" w:themeColor="text1"/>
                <w:kern w:val="2"/>
                <w:sz w:val="20"/>
              </w:rPr>
              <w:t>Netaikoma</w:t>
            </w:r>
          </w:p>
        </w:tc>
      </w:tr>
      <w:tr w:rsidR="00027B83" w14:paraId="1F49B654" w14:textId="77777777" w:rsidTr="21B5A4C1">
        <w:trPr>
          <w:trHeight w:val="300"/>
        </w:trPr>
        <w:tc>
          <w:tcPr>
            <w:tcW w:w="9535" w:type="dxa"/>
            <w:gridSpan w:val="4"/>
          </w:tcPr>
          <w:p w14:paraId="6266DD6E" w14:textId="77777777" w:rsidR="00027B83" w:rsidRPr="005D2755" w:rsidRDefault="000B0897">
            <w:pPr>
              <w:jc w:val="center"/>
              <w:rPr>
                <w:rFonts w:ascii="Verdana" w:hAnsi="Verdana"/>
                <w:color w:val="000000" w:themeColor="text1"/>
                <w:kern w:val="2"/>
                <w:sz w:val="20"/>
              </w:rPr>
            </w:pPr>
            <w:r w:rsidRPr="005D2755">
              <w:rPr>
                <w:rFonts w:ascii="Verdana" w:hAnsi="Verdana"/>
                <w:b/>
                <w:color w:val="000000" w:themeColor="text1"/>
                <w:kern w:val="2"/>
                <w:sz w:val="20"/>
              </w:rPr>
              <w:t>10. ESMINĖS SUTARTIES SĄLYGOS</w:t>
            </w:r>
          </w:p>
        </w:tc>
      </w:tr>
      <w:tr w:rsidR="00027B83" w14:paraId="7805FDB1" w14:textId="77777777" w:rsidTr="21B5A4C1">
        <w:trPr>
          <w:trHeight w:val="300"/>
        </w:trPr>
        <w:tc>
          <w:tcPr>
            <w:tcW w:w="3094" w:type="dxa"/>
            <w:gridSpan w:val="2"/>
          </w:tcPr>
          <w:p w14:paraId="69E4878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10.1. </w:t>
            </w:r>
            <w:r w:rsidRPr="005D2755">
              <w:rPr>
                <w:rFonts w:ascii="Verdana" w:hAnsi="Verdana"/>
                <w:b/>
                <w:color w:val="000000" w:themeColor="text1"/>
                <w:kern w:val="2"/>
                <w:sz w:val="20"/>
              </w:rPr>
              <w:t>Esminės Sutarties sąlygos</w:t>
            </w:r>
          </w:p>
        </w:tc>
        <w:tc>
          <w:tcPr>
            <w:tcW w:w="6441" w:type="dxa"/>
            <w:gridSpan w:val="2"/>
          </w:tcPr>
          <w:p w14:paraId="7F30767F"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013EDD47" w14:textId="77777777" w:rsidR="00027B83" w:rsidRPr="005D2755" w:rsidRDefault="00027B83">
            <w:pPr>
              <w:rPr>
                <w:rFonts w:ascii="Verdana" w:hAnsi="Verdana"/>
                <w:color w:val="000000" w:themeColor="text1"/>
                <w:kern w:val="2"/>
                <w:sz w:val="20"/>
              </w:rPr>
            </w:pPr>
          </w:p>
          <w:p w14:paraId="3B8BAA03" w14:textId="5BFDFDCE" w:rsidR="00027B83" w:rsidRPr="005D2755" w:rsidRDefault="00027B83">
            <w:pPr>
              <w:rPr>
                <w:rFonts w:ascii="Verdana" w:hAnsi="Verdana"/>
                <w:color w:val="000000" w:themeColor="text1"/>
                <w:kern w:val="2"/>
                <w:sz w:val="20"/>
              </w:rPr>
            </w:pPr>
          </w:p>
        </w:tc>
      </w:tr>
      <w:tr w:rsidR="00027B83" w14:paraId="41EAD8E4" w14:textId="77777777" w:rsidTr="21B5A4C1">
        <w:trPr>
          <w:trHeight w:val="300"/>
        </w:trPr>
        <w:tc>
          <w:tcPr>
            <w:tcW w:w="9535" w:type="dxa"/>
            <w:gridSpan w:val="4"/>
          </w:tcPr>
          <w:p w14:paraId="18E26FE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11. SUTARTIES GALIOJIMAS IR KEITIMAS</w:t>
            </w:r>
          </w:p>
        </w:tc>
      </w:tr>
      <w:tr w:rsidR="00027B83" w14:paraId="6981A6A0" w14:textId="77777777" w:rsidTr="21B5A4C1">
        <w:trPr>
          <w:trHeight w:val="300"/>
        </w:trPr>
        <w:tc>
          <w:tcPr>
            <w:tcW w:w="3094" w:type="dxa"/>
            <w:gridSpan w:val="2"/>
          </w:tcPr>
          <w:p w14:paraId="698F67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sz w:val="20"/>
              </w:rPr>
              <w:t>11.1. Sutarties sudarymas ir įsigaliojimas</w:t>
            </w:r>
          </w:p>
        </w:tc>
        <w:tc>
          <w:tcPr>
            <w:tcW w:w="6441" w:type="dxa"/>
            <w:gridSpan w:val="2"/>
          </w:tcPr>
          <w:p w14:paraId="63978A68" w14:textId="77777777" w:rsidR="0054515C" w:rsidRPr="0054515C" w:rsidRDefault="0054515C" w:rsidP="0054515C">
            <w:pPr>
              <w:jc w:val="both"/>
              <w:rPr>
                <w:rFonts w:ascii="Verdana" w:hAnsi="Verdana"/>
                <w:color w:val="000000" w:themeColor="text1"/>
                <w:kern w:val="2"/>
                <w:sz w:val="20"/>
              </w:rPr>
            </w:pPr>
            <w:r w:rsidRPr="0054515C">
              <w:rPr>
                <w:rFonts w:ascii="Verdana" w:hAnsi="Verdana"/>
                <w:color w:val="000000" w:themeColor="text1"/>
                <w:kern w:val="2"/>
                <w:sz w:val="20"/>
              </w:rPr>
              <w:t>Ši Sutartis laikoma sudaryta ir įsigalioja nuo Sutarties pasirašymo dienos (antrosios Šalies pasirašymo dieną).</w:t>
            </w:r>
          </w:p>
          <w:p w14:paraId="557AF7CF" w14:textId="4D13B985"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t>Sutartis galioja iki visiško prievolių įvykdymo</w:t>
            </w:r>
            <w:r w:rsidR="00BE726D" w:rsidRPr="005D2755">
              <w:rPr>
                <w:rFonts w:ascii="Verdana" w:hAnsi="Verdana"/>
                <w:color w:val="000000" w:themeColor="text1"/>
                <w:kern w:val="2"/>
                <w:sz w:val="20"/>
              </w:rPr>
              <w:t xml:space="preserve"> </w:t>
            </w:r>
            <w:r w:rsidRPr="005D2755">
              <w:rPr>
                <w:rFonts w:ascii="Verdana" w:hAnsi="Verdana"/>
                <w:color w:val="000000" w:themeColor="text1"/>
                <w:kern w:val="2"/>
                <w:sz w:val="20"/>
              </w:rPr>
              <w:t xml:space="preserve">kol bus išnaudota Pradinės Sutarties vertė, bet jos terminas negali būti ilgesnis </w:t>
            </w:r>
            <w:r w:rsidRPr="00176A56">
              <w:rPr>
                <w:rFonts w:ascii="Verdana" w:hAnsi="Verdana"/>
                <w:color w:val="000000" w:themeColor="text1"/>
                <w:kern w:val="2"/>
                <w:sz w:val="20"/>
              </w:rPr>
              <w:t xml:space="preserve">kaip </w:t>
            </w:r>
            <w:r w:rsidR="00CA3926" w:rsidRPr="00176A56">
              <w:rPr>
                <w:rFonts w:ascii="Verdana" w:hAnsi="Verdana"/>
                <w:color w:val="000000" w:themeColor="text1"/>
                <w:kern w:val="2"/>
                <w:sz w:val="20"/>
              </w:rPr>
              <w:t xml:space="preserve">iki 2025 m. </w:t>
            </w:r>
            <w:r w:rsidR="00D62916" w:rsidRPr="00176A56">
              <w:rPr>
                <w:rFonts w:ascii="Verdana" w:hAnsi="Verdana"/>
                <w:color w:val="000000" w:themeColor="text1"/>
                <w:kern w:val="2"/>
                <w:sz w:val="20"/>
              </w:rPr>
              <w:t xml:space="preserve">lapkričio </w:t>
            </w:r>
            <w:r w:rsidR="008E0E84">
              <w:rPr>
                <w:rFonts w:ascii="Verdana" w:hAnsi="Verdana"/>
                <w:color w:val="000000" w:themeColor="text1"/>
                <w:kern w:val="2"/>
                <w:sz w:val="20"/>
              </w:rPr>
              <w:t>30</w:t>
            </w:r>
            <w:r w:rsidR="00CA3926" w:rsidRPr="00176A56">
              <w:rPr>
                <w:rFonts w:ascii="Verdana" w:hAnsi="Verdana"/>
                <w:color w:val="000000" w:themeColor="text1"/>
                <w:kern w:val="2"/>
                <w:sz w:val="20"/>
              </w:rPr>
              <w:t xml:space="preserve"> d.</w:t>
            </w:r>
          </w:p>
        </w:tc>
      </w:tr>
      <w:tr w:rsidR="00027B83" w14:paraId="6E672588" w14:textId="77777777" w:rsidTr="21B5A4C1">
        <w:trPr>
          <w:trHeight w:val="300"/>
        </w:trPr>
        <w:tc>
          <w:tcPr>
            <w:tcW w:w="3094" w:type="dxa"/>
            <w:gridSpan w:val="2"/>
          </w:tcPr>
          <w:p w14:paraId="2DE22D94"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11.2. Sutarties galiojimo termino pratęsimas</w:t>
            </w:r>
          </w:p>
        </w:tc>
        <w:tc>
          <w:tcPr>
            <w:tcW w:w="6441" w:type="dxa"/>
            <w:gridSpan w:val="2"/>
          </w:tcPr>
          <w:p w14:paraId="1B7A3CB7" w14:textId="1665A952" w:rsidR="00D62916" w:rsidRPr="00D62916" w:rsidRDefault="008E0E84" w:rsidP="00D62916">
            <w:pPr>
              <w:rPr>
                <w:rFonts w:ascii="Verdana" w:hAnsi="Verdana"/>
                <w:color w:val="000000" w:themeColor="text1"/>
                <w:kern w:val="2"/>
                <w:sz w:val="20"/>
                <w:lang w:val="en-US"/>
              </w:rPr>
            </w:pPr>
            <w:r>
              <w:rPr>
                <w:rFonts w:ascii="Verdana" w:hAnsi="Verdana"/>
                <w:color w:val="000000" w:themeColor="text1"/>
                <w:kern w:val="2"/>
                <w:sz w:val="20"/>
              </w:rPr>
              <w:t>Netaikoma</w:t>
            </w:r>
          </w:p>
          <w:p w14:paraId="48047772" w14:textId="544A884A" w:rsidR="00027B83" w:rsidRPr="005D2755" w:rsidRDefault="00027B83">
            <w:pPr>
              <w:rPr>
                <w:rFonts w:ascii="Verdana" w:hAnsi="Verdana"/>
                <w:color w:val="000000" w:themeColor="text1"/>
                <w:kern w:val="2"/>
                <w:sz w:val="20"/>
              </w:rPr>
            </w:pPr>
          </w:p>
        </w:tc>
      </w:tr>
      <w:tr w:rsidR="00027B83" w14:paraId="5731A7DF" w14:textId="77777777" w:rsidTr="21B5A4C1">
        <w:trPr>
          <w:trHeight w:val="300"/>
        </w:trPr>
        <w:tc>
          <w:tcPr>
            <w:tcW w:w="9535" w:type="dxa"/>
            <w:gridSpan w:val="4"/>
          </w:tcPr>
          <w:p w14:paraId="0617B970" w14:textId="77777777" w:rsidR="00027B83" w:rsidRPr="009A54A6" w:rsidRDefault="000B0897">
            <w:pPr>
              <w:jc w:val="center"/>
              <w:rPr>
                <w:rFonts w:ascii="Verdana" w:hAnsi="Verdana"/>
                <w:b/>
                <w:color w:val="000000" w:themeColor="text1"/>
                <w:kern w:val="2"/>
                <w:sz w:val="20"/>
              </w:rPr>
            </w:pPr>
            <w:r w:rsidRPr="009A54A6">
              <w:rPr>
                <w:rFonts w:ascii="Verdana" w:hAnsi="Verdana"/>
                <w:b/>
                <w:color w:val="000000" w:themeColor="text1"/>
                <w:kern w:val="2"/>
                <w:sz w:val="20"/>
              </w:rPr>
              <w:t>12. SUTARTIES NUTRAUKIMAS</w:t>
            </w:r>
          </w:p>
        </w:tc>
      </w:tr>
      <w:tr w:rsidR="00027B83" w14:paraId="3A69BB3C" w14:textId="77777777" w:rsidTr="21B5A4C1">
        <w:trPr>
          <w:trHeight w:val="300"/>
        </w:trPr>
        <w:tc>
          <w:tcPr>
            <w:tcW w:w="3058" w:type="dxa"/>
            <w:tcBorders>
              <w:top w:val="single" w:sz="4" w:space="0" w:color="auto"/>
              <w:left w:val="single" w:sz="4" w:space="0" w:color="auto"/>
              <w:bottom w:val="single" w:sz="4" w:space="0" w:color="auto"/>
              <w:right w:val="single" w:sz="4" w:space="0" w:color="auto"/>
            </w:tcBorders>
          </w:tcPr>
          <w:p w14:paraId="2701F9F8" w14:textId="77777777" w:rsidR="00027B83" w:rsidRPr="009A54A6" w:rsidRDefault="000B0897">
            <w:pPr>
              <w:rPr>
                <w:rFonts w:ascii="Verdana" w:hAnsi="Verdana"/>
                <w:b/>
                <w:kern w:val="2"/>
                <w:sz w:val="20"/>
              </w:rPr>
            </w:pPr>
            <w:r w:rsidRPr="009A54A6">
              <w:rPr>
                <w:rFonts w:ascii="Verdana" w:hAnsi="Verdana"/>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26150E9" w14:textId="360D08D1"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Sutartis gali būti nutraukiama rašytiniu Šalių susitarimu arba vienašališkai, Bendrosiose sąlygose ir šiais Specialiosiose sąlygose nurodytais atvejais ir nustatyta tvarka.</w:t>
            </w:r>
          </w:p>
        </w:tc>
      </w:tr>
      <w:tr w:rsidR="00027B83" w14:paraId="7ED31E61" w14:textId="77777777" w:rsidTr="21B5A4C1">
        <w:trPr>
          <w:trHeight w:val="300"/>
        </w:trPr>
        <w:tc>
          <w:tcPr>
            <w:tcW w:w="3058" w:type="dxa"/>
            <w:tcBorders>
              <w:top w:val="single" w:sz="4" w:space="0" w:color="auto"/>
              <w:left w:val="single" w:sz="4" w:space="0" w:color="auto"/>
              <w:bottom w:val="single" w:sz="4" w:space="0" w:color="auto"/>
              <w:right w:val="single" w:sz="4" w:space="0" w:color="auto"/>
            </w:tcBorders>
          </w:tcPr>
          <w:p w14:paraId="0540B64E" w14:textId="77777777" w:rsidR="00027B83" w:rsidRPr="009A54A6" w:rsidRDefault="000B0897">
            <w:pPr>
              <w:rPr>
                <w:rFonts w:ascii="Verdana" w:hAnsi="Verdana"/>
                <w:b/>
                <w:kern w:val="2"/>
                <w:sz w:val="20"/>
              </w:rPr>
            </w:pPr>
            <w:r w:rsidRPr="009A54A6">
              <w:rPr>
                <w:rFonts w:ascii="Verdana" w:hAnsi="Verdana"/>
                <w:b/>
                <w:kern w:val="2"/>
                <w:sz w:val="20"/>
              </w:rPr>
              <w:t xml:space="preserve">12.2. Esminiai Sutarties </w:t>
            </w:r>
            <w:r w:rsidRPr="009A54A6">
              <w:rPr>
                <w:rFonts w:ascii="Verdana" w:hAnsi="Verdana"/>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430AA855" w14:textId="3C63DB45"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12.2.1. jeigu Tiekėjas nevykdo prisiimtų įsipareigojimų už Sutartyje nustatytą Sutarties kainą;</w:t>
            </w:r>
          </w:p>
          <w:p w14:paraId="0AE8944E" w14:textId="6B3C7FAD" w:rsidR="00027B83" w:rsidRPr="009A54A6"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B32608">
              <w:rPr>
                <w:rFonts w:ascii="Verdana" w:eastAsia="Arial" w:hAnsi="Verdana"/>
                <w:color w:val="000000" w:themeColor="text1"/>
                <w:kern w:val="2"/>
                <w:sz w:val="20"/>
                <w:lang w:val="lt"/>
              </w:rPr>
              <w:t>2</w:t>
            </w:r>
            <w:r w:rsidRPr="009A54A6">
              <w:rPr>
                <w:rFonts w:ascii="Verdana" w:eastAsia="Arial" w:hAnsi="Verdana"/>
                <w:color w:val="000000" w:themeColor="text1"/>
                <w:kern w:val="2"/>
                <w:sz w:val="20"/>
                <w:lang w:val="lt"/>
              </w:rPr>
              <w:t xml:space="preserve">. jeigu Tiekėjas vėluoja suteikti Paslaugas daugiau nei </w:t>
            </w:r>
            <w:r w:rsidR="009F2A42" w:rsidRPr="009A54A6">
              <w:rPr>
                <w:rFonts w:ascii="Verdana" w:eastAsia="Arial" w:hAnsi="Verdana"/>
                <w:color w:val="000000" w:themeColor="text1"/>
                <w:kern w:val="2"/>
                <w:sz w:val="20"/>
                <w:lang w:val="lt"/>
              </w:rPr>
              <w:t>30 (trisd</w:t>
            </w:r>
            <w:r w:rsidR="00F722EE" w:rsidRPr="009A54A6">
              <w:rPr>
                <w:rFonts w:ascii="Verdana" w:eastAsia="Arial" w:hAnsi="Verdana"/>
                <w:color w:val="000000" w:themeColor="text1"/>
                <w:kern w:val="2"/>
                <w:sz w:val="20"/>
                <w:lang w:val="lt"/>
              </w:rPr>
              <w:t>e</w:t>
            </w:r>
            <w:r w:rsidR="009F2A42" w:rsidRPr="009A54A6">
              <w:rPr>
                <w:rFonts w:ascii="Verdana" w:eastAsia="Arial" w:hAnsi="Verdana"/>
                <w:color w:val="000000" w:themeColor="text1"/>
                <w:kern w:val="2"/>
                <w:sz w:val="20"/>
                <w:lang w:val="lt"/>
              </w:rPr>
              <w:t>šimt) dienų</w:t>
            </w:r>
            <w:r w:rsidRPr="009A54A6">
              <w:rPr>
                <w:rFonts w:ascii="Verdana" w:eastAsia="Arial" w:hAnsi="Verdana"/>
                <w:color w:val="000000" w:themeColor="text1"/>
                <w:kern w:val="2"/>
                <w:sz w:val="20"/>
                <w:lang w:val="lt"/>
              </w:rPr>
              <w:t xml:space="preserve"> nuo Sutartyje nustatyto Paslaugų suteikimo termino;</w:t>
            </w:r>
          </w:p>
          <w:p w14:paraId="68F79EA4" w14:textId="5A30F0A9" w:rsidR="00027B83"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B32608">
              <w:rPr>
                <w:rFonts w:ascii="Verdana" w:eastAsia="Arial" w:hAnsi="Verdana"/>
                <w:color w:val="000000" w:themeColor="text1"/>
                <w:kern w:val="2"/>
                <w:sz w:val="20"/>
                <w:lang w:val="lt"/>
              </w:rPr>
              <w:t>3</w:t>
            </w:r>
            <w:r w:rsidR="009F2A42" w:rsidRPr="009A54A6">
              <w:rPr>
                <w:rFonts w:ascii="Verdana" w:eastAsia="Arial" w:hAnsi="Verdana"/>
                <w:color w:val="000000" w:themeColor="text1"/>
                <w:kern w:val="2"/>
                <w:sz w:val="20"/>
                <w:lang w:val="lt"/>
              </w:rPr>
              <w:t>.</w:t>
            </w:r>
            <w:r w:rsidRPr="009A54A6">
              <w:rPr>
                <w:rFonts w:ascii="Verdana" w:eastAsia="Arial" w:hAnsi="Verdana"/>
                <w:color w:val="000000" w:themeColor="text1"/>
                <w:kern w:val="2"/>
                <w:sz w:val="20"/>
                <w:lang w:val="lt"/>
              </w:rPr>
              <w:t xml:space="preserve"> Tiekėjas pažeidžia Bendrųjų sąlygų nuostatas dėl Sutarties vykdymui pasitelkiamų naujų subtiekėjų ir (ar) specialistų / esamų subtiekėjų ir (ar) specialistų keitimo</w:t>
            </w:r>
            <w:r w:rsidR="000B0977">
              <w:rPr>
                <w:rFonts w:ascii="Verdana" w:eastAsia="Arial" w:hAnsi="Verdana"/>
                <w:color w:val="000000" w:themeColor="text1"/>
                <w:kern w:val="2"/>
                <w:sz w:val="20"/>
                <w:lang w:val="lt"/>
              </w:rPr>
              <w:t>;</w:t>
            </w:r>
          </w:p>
          <w:p w14:paraId="3A0F7A49" w14:textId="279FD18B" w:rsidR="000B0977" w:rsidRPr="009A54A6" w:rsidRDefault="000B0977" w:rsidP="005D2755">
            <w:pPr>
              <w:spacing w:line="257" w:lineRule="auto"/>
              <w:jc w:val="both"/>
              <w:rPr>
                <w:rFonts w:ascii="Verdana" w:eastAsia="Arial" w:hAnsi="Verdana"/>
                <w:color w:val="000000" w:themeColor="text1"/>
                <w:kern w:val="2"/>
                <w:sz w:val="20"/>
              </w:rPr>
            </w:pPr>
            <w:r>
              <w:rPr>
                <w:rFonts w:ascii="Verdana" w:eastAsia="Arial" w:hAnsi="Verdana"/>
                <w:color w:val="000000" w:themeColor="text1"/>
                <w:kern w:val="2"/>
                <w:sz w:val="20"/>
              </w:rPr>
              <w:t>12.2.</w:t>
            </w:r>
            <w:r w:rsidR="00B32608">
              <w:rPr>
                <w:rFonts w:ascii="Verdana" w:eastAsia="Arial" w:hAnsi="Verdana"/>
                <w:color w:val="000000" w:themeColor="text1"/>
                <w:kern w:val="2"/>
                <w:sz w:val="20"/>
              </w:rPr>
              <w:t>4</w:t>
            </w:r>
            <w:r>
              <w:rPr>
                <w:rFonts w:ascii="Verdana" w:eastAsia="Arial" w:hAnsi="Verdana"/>
                <w:color w:val="000000" w:themeColor="text1"/>
                <w:kern w:val="2"/>
                <w:sz w:val="20"/>
              </w:rPr>
              <w:t xml:space="preserve">. </w:t>
            </w:r>
            <w:r w:rsidRPr="000B0977">
              <w:rPr>
                <w:rFonts w:ascii="Verdana" w:eastAsia="Arial" w:hAnsi="Verdana"/>
                <w:color w:val="000000" w:themeColor="text1"/>
                <w:kern w:val="2"/>
                <w:sz w:val="20"/>
              </w:rPr>
              <w:t>Tiekėjas pažeidžia šios Sutarties nuostatas, reglamentuojančias konkurenciją, intelektinės nuosavybės ar konfidencialios informacijos valdymą</w:t>
            </w:r>
          </w:p>
        </w:tc>
      </w:tr>
      <w:tr w:rsidR="00027B83" w14:paraId="5B96E83B" w14:textId="77777777" w:rsidTr="21B5A4C1">
        <w:trPr>
          <w:trHeight w:val="300"/>
        </w:trPr>
        <w:tc>
          <w:tcPr>
            <w:tcW w:w="9535" w:type="dxa"/>
            <w:gridSpan w:val="4"/>
          </w:tcPr>
          <w:p w14:paraId="0441639B" w14:textId="4FCB7894" w:rsidR="00027B83" w:rsidRPr="009A54A6" w:rsidRDefault="000B0897">
            <w:pPr>
              <w:jc w:val="center"/>
              <w:rPr>
                <w:rFonts w:ascii="Verdana" w:hAnsi="Verdana"/>
                <w:color w:val="000000" w:themeColor="text1"/>
                <w:kern w:val="2"/>
                <w:sz w:val="20"/>
              </w:rPr>
            </w:pPr>
            <w:r w:rsidRPr="009A54A6">
              <w:rPr>
                <w:rFonts w:ascii="Verdana" w:hAnsi="Verdana"/>
                <w:b/>
                <w:color w:val="000000" w:themeColor="text1"/>
                <w:kern w:val="2"/>
                <w:sz w:val="20"/>
              </w:rPr>
              <w:t xml:space="preserve">13. APLINKOS APSAUGOS IR SOCIALINIAI KRITERIJAI </w:t>
            </w:r>
          </w:p>
        </w:tc>
      </w:tr>
      <w:tr w:rsidR="00027B83" w14:paraId="3A43F8EE" w14:textId="77777777" w:rsidTr="21B5A4C1">
        <w:trPr>
          <w:trHeight w:val="300"/>
        </w:trPr>
        <w:tc>
          <w:tcPr>
            <w:tcW w:w="3058" w:type="dxa"/>
          </w:tcPr>
          <w:p w14:paraId="4757FEBE"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t xml:space="preserve">13.1. Su perkamomis paslaugomis susiję  aplinkos apsaugos kriterijai </w:t>
            </w:r>
          </w:p>
        </w:tc>
        <w:tc>
          <w:tcPr>
            <w:tcW w:w="6477" w:type="dxa"/>
            <w:gridSpan w:val="3"/>
          </w:tcPr>
          <w:p w14:paraId="1C8520B1" w14:textId="5E6CB1E0" w:rsidR="00027B83" w:rsidRPr="005D2755" w:rsidRDefault="00921755" w:rsidP="005D2755">
            <w:pPr>
              <w:jc w:val="both"/>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Pirkimas laikoma</w:t>
            </w:r>
            <w:r w:rsidR="00A95BE0">
              <w:rPr>
                <w:rFonts w:ascii="Verdana" w:hAnsi="Verdana"/>
                <w:color w:val="000000" w:themeColor="text1"/>
                <w:kern w:val="2"/>
                <w:sz w:val="20"/>
                <w:shd w:val="clear" w:color="auto" w:fill="FFFFFF"/>
              </w:rPr>
              <w:t>s</w:t>
            </w:r>
            <w:r w:rsidRPr="009A54A6">
              <w:rPr>
                <w:rFonts w:ascii="Verdana" w:hAnsi="Verdana"/>
                <w:color w:val="000000" w:themeColor="text1"/>
                <w:kern w:val="2"/>
                <w:sz w:val="20"/>
                <w:shd w:val="clear" w:color="auto" w:fill="FFFFFF"/>
              </w:rPr>
              <w:t xml:space="preserve"> žaliu vadovaujantis 2011 m. birželio 28 d. Lietuvos Respublikos aplinkos ministro įsakymu Nr. D1-508 „Dėl Aplinkos apsaugos kriterijų taikymo, vykdant žaliuosius pirkimus, tvarkos aprašo </w:t>
            </w:r>
            <w:r w:rsidRPr="00C75370">
              <w:rPr>
                <w:rFonts w:ascii="Verdana" w:hAnsi="Verdana"/>
                <w:color w:val="000000" w:themeColor="text1"/>
                <w:kern w:val="2"/>
                <w:sz w:val="20"/>
                <w:shd w:val="clear" w:color="auto" w:fill="FFFFFF"/>
              </w:rPr>
              <w:t>patvirtinimo</w:t>
            </w:r>
            <w:r w:rsidR="00C75370" w:rsidRPr="00C75370">
              <w:rPr>
                <w:rFonts w:ascii="Verdana" w:hAnsi="Verdana"/>
                <w:color w:val="000000" w:themeColor="text1"/>
                <w:kern w:val="2"/>
                <w:sz w:val="20"/>
                <w:shd w:val="clear" w:color="auto" w:fill="FFFFFF"/>
              </w:rPr>
              <w:t>“</w:t>
            </w:r>
            <w:r w:rsidRPr="009A54A6">
              <w:rPr>
                <w:rFonts w:ascii="Verdana" w:hAnsi="Verdana"/>
                <w:color w:val="000000" w:themeColor="text1"/>
                <w:kern w:val="2"/>
                <w:sz w:val="20"/>
                <w:shd w:val="clear" w:color="auto" w:fill="FFFFFF"/>
              </w:rPr>
              <w:t xml:space="preserve"> </w:t>
            </w:r>
            <w:r w:rsidR="00B35899" w:rsidRPr="00152BFE">
              <w:rPr>
                <w:rFonts w:ascii="Verdana" w:hAnsi="Verdana"/>
                <w:color w:val="000000" w:themeColor="text1"/>
                <w:kern w:val="2"/>
                <w:sz w:val="20"/>
                <w:shd w:val="clear" w:color="auto" w:fill="FFFFFF"/>
              </w:rPr>
              <w:t>4.1. p.</w:t>
            </w:r>
            <w:r w:rsidR="00483101">
              <w:rPr>
                <w:rFonts w:ascii="Verdana" w:hAnsi="Verdana"/>
                <w:color w:val="000000" w:themeColor="text1"/>
                <w:kern w:val="2"/>
                <w:sz w:val="20"/>
                <w:shd w:val="clear" w:color="auto" w:fill="FFFFFF"/>
              </w:rPr>
              <w:t xml:space="preserve"> </w:t>
            </w:r>
            <w:r w:rsidR="00860CCE" w:rsidRPr="00152BFE">
              <w:rPr>
                <w:rFonts w:ascii="Verdana" w:hAnsi="Verdana"/>
                <w:color w:val="000000" w:themeColor="text1"/>
                <w:kern w:val="2"/>
                <w:sz w:val="20"/>
                <w:shd w:val="clear" w:color="auto" w:fill="FFFFFF"/>
              </w:rPr>
              <w:t xml:space="preserve">ir </w:t>
            </w:r>
            <w:r w:rsidR="00C75370" w:rsidRPr="00152BFE">
              <w:rPr>
                <w:rFonts w:ascii="Verdana" w:hAnsi="Verdana"/>
                <w:color w:val="000000" w:themeColor="text1"/>
                <w:kern w:val="2"/>
                <w:sz w:val="20"/>
                <w:shd w:val="clear" w:color="auto" w:fill="FFFFFF"/>
              </w:rPr>
              <w:t>4.4.4.5. p.</w:t>
            </w:r>
            <w:r w:rsidR="00F52D66" w:rsidRPr="00152BFE">
              <w:rPr>
                <w:rFonts w:ascii="Verdana" w:eastAsiaTheme="minorEastAsia" w:hAnsi="Verdana" w:cstheme="minorBidi"/>
                <w:sz w:val="20"/>
                <w:lang w:eastAsia="lt-LT"/>
              </w:rPr>
              <w:t xml:space="preserve"> </w:t>
            </w:r>
            <w:r w:rsidR="00F52D66" w:rsidRPr="00152BFE">
              <w:rPr>
                <w:rFonts w:ascii="Verdana" w:hAnsi="Verdana"/>
                <w:color w:val="000000" w:themeColor="text1"/>
                <w:kern w:val="2"/>
                <w:sz w:val="20"/>
                <w:shd w:val="clear" w:color="auto" w:fill="FFFFFF"/>
              </w:rPr>
              <w:t>Aplinkos apsa</w:t>
            </w:r>
            <w:r w:rsidR="00F52D66" w:rsidRPr="00F52D66">
              <w:rPr>
                <w:rFonts w:ascii="Verdana" w:hAnsi="Verdana"/>
                <w:color w:val="000000" w:themeColor="text1"/>
                <w:kern w:val="2"/>
                <w:sz w:val="20"/>
                <w:shd w:val="clear" w:color="auto" w:fill="FFFFFF"/>
              </w:rPr>
              <w:t>ugos kriterijai nustatyti specialiųjų pirkimo sąlygų 2 priede „Techninė specifikacija“.</w:t>
            </w:r>
          </w:p>
        </w:tc>
      </w:tr>
      <w:tr w:rsidR="00027B83" w14:paraId="6547C054" w14:textId="77777777" w:rsidTr="21B5A4C1">
        <w:trPr>
          <w:trHeight w:val="300"/>
        </w:trPr>
        <w:tc>
          <w:tcPr>
            <w:tcW w:w="3058" w:type="dxa"/>
          </w:tcPr>
          <w:p w14:paraId="5CB18B37"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lastRenderedPageBreak/>
              <w:t>13.2. Su perkamomis Paslaugomis susiję socialiniai kriterijai</w:t>
            </w:r>
          </w:p>
        </w:tc>
        <w:tc>
          <w:tcPr>
            <w:tcW w:w="6477" w:type="dxa"/>
            <w:gridSpan w:val="3"/>
          </w:tcPr>
          <w:p w14:paraId="2236A522" w14:textId="77777777" w:rsidR="00027B83" w:rsidRPr="009A54A6" w:rsidRDefault="000B0897">
            <w:pPr>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Netaikoma</w:t>
            </w:r>
          </w:p>
          <w:p w14:paraId="2569CF43" w14:textId="77777777" w:rsidR="00027B83" w:rsidRPr="009A54A6" w:rsidRDefault="00027B83">
            <w:pPr>
              <w:rPr>
                <w:rFonts w:ascii="Verdana" w:hAnsi="Verdana"/>
                <w:color w:val="000000" w:themeColor="text1"/>
                <w:kern w:val="2"/>
                <w:sz w:val="20"/>
                <w:shd w:val="clear" w:color="auto" w:fill="FFFFFF"/>
              </w:rPr>
            </w:pPr>
          </w:p>
          <w:p w14:paraId="79AFB88C" w14:textId="7C9013DF" w:rsidR="00027B83" w:rsidRPr="009A54A6" w:rsidRDefault="00027B83">
            <w:pPr>
              <w:rPr>
                <w:rFonts w:ascii="Verdana" w:hAnsi="Verdana"/>
                <w:color w:val="000000" w:themeColor="text1"/>
                <w:kern w:val="2"/>
                <w:sz w:val="20"/>
              </w:rPr>
            </w:pPr>
          </w:p>
        </w:tc>
      </w:tr>
      <w:tr w:rsidR="00027B83" w14:paraId="5968F21C" w14:textId="77777777" w:rsidTr="21B5A4C1">
        <w:trPr>
          <w:trHeight w:val="300"/>
        </w:trPr>
        <w:tc>
          <w:tcPr>
            <w:tcW w:w="9535" w:type="dxa"/>
            <w:gridSpan w:val="4"/>
          </w:tcPr>
          <w:p w14:paraId="7A3B8BA3" w14:textId="052F63F0" w:rsidR="00027B83" w:rsidRPr="00E01D1A" w:rsidRDefault="000B0897" w:rsidP="00E01D1A">
            <w:pPr>
              <w:jc w:val="center"/>
              <w:rPr>
                <w:rFonts w:ascii="Verdana" w:hAnsi="Verdana"/>
                <w:b/>
                <w:kern w:val="2"/>
                <w:sz w:val="20"/>
              </w:rPr>
            </w:pPr>
            <w:r w:rsidRPr="00E01D1A">
              <w:rPr>
                <w:rFonts w:ascii="Verdana" w:hAnsi="Verdana"/>
                <w:b/>
                <w:kern w:val="2"/>
                <w:sz w:val="20"/>
              </w:rPr>
              <w:t xml:space="preserve">14. BENDRŲJŲ SĄLYGŲ PAKEITIMAI IR PAPILDYMAI </w:t>
            </w:r>
          </w:p>
        </w:tc>
      </w:tr>
      <w:tr w:rsidR="00027B83" w14:paraId="02DD28EA" w14:textId="77777777" w:rsidTr="21B5A4C1">
        <w:trPr>
          <w:trHeight w:val="300"/>
        </w:trPr>
        <w:tc>
          <w:tcPr>
            <w:tcW w:w="3058" w:type="dxa"/>
          </w:tcPr>
          <w:p w14:paraId="1153DC5A" w14:textId="4D69767F" w:rsidR="00027B83" w:rsidRPr="00E01D1A" w:rsidRDefault="000B0897">
            <w:pPr>
              <w:rPr>
                <w:rFonts w:ascii="Verdana" w:hAnsi="Verdana"/>
                <w:b/>
                <w:kern w:val="2"/>
                <w:sz w:val="20"/>
              </w:rPr>
            </w:pPr>
            <w:r w:rsidRPr="00E01D1A">
              <w:rPr>
                <w:rFonts w:ascii="Verdana" w:hAnsi="Verdana"/>
                <w:b/>
                <w:kern w:val="2"/>
                <w:sz w:val="20"/>
              </w:rPr>
              <w:t>14.</w:t>
            </w:r>
            <w:r w:rsidR="00C4080A" w:rsidRPr="00E01D1A">
              <w:rPr>
                <w:rFonts w:ascii="Verdana" w:hAnsi="Verdana"/>
                <w:b/>
                <w:kern w:val="2"/>
                <w:sz w:val="20"/>
              </w:rPr>
              <w:t>1</w:t>
            </w:r>
            <w:r w:rsidRPr="00E01D1A">
              <w:rPr>
                <w:rFonts w:ascii="Verdana" w:hAnsi="Verdana"/>
                <w:b/>
                <w:kern w:val="2"/>
                <w:sz w:val="20"/>
              </w:rPr>
              <w:t>.</w:t>
            </w:r>
          </w:p>
        </w:tc>
        <w:tc>
          <w:tcPr>
            <w:tcW w:w="6477" w:type="dxa"/>
            <w:gridSpan w:val="3"/>
          </w:tcPr>
          <w:p w14:paraId="59393618" w14:textId="77777777" w:rsidR="00027B83" w:rsidRPr="00E01D1A" w:rsidRDefault="000B0897" w:rsidP="00702198">
            <w:pPr>
              <w:jc w:val="both"/>
              <w:rPr>
                <w:rFonts w:ascii="Verdana" w:hAnsi="Verdana"/>
                <w:kern w:val="2"/>
                <w:sz w:val="20"/>
              </w:rPr>
            </w:pPr>
            <w:r w:rsidRPr="00E01D1A">
              <w:rPr>
                <w:rFonts w:ascii="Verdana" w:hAnsi="Verdana"/>
                <w:kern w:val="2"/>
                <w:sz w:val="20"/>
              </w:rPr>
              <w:t>Sutarties Bendrosiose sąlygose nurodytos alternatyvios nuostatos (su prierašu „jei taikoma“ ir pan.) taikomos tik tokiu atveju, jeigu jos konkrečiai aprašomos Sutarties Specialiosiose sąlygose arba prieduose.</w:t>
            </w:r>
          </w:p>
        </w:tc>
      </w:tr>
      <w:tr w:rsidR="00027B83" w14:paraId="6FB58E9E" w14:textId="77777777" w:rsidTr="21B5A4C1">
        <w:trPr>
          <w:trHeight w:val="300"/>
        </w:trPr>
        <w:tc>
          <w:tcPr>
            <w:tcW w:w="9535" w:type="dxa"/>
            <w:gridSpan w:val="4"/>
          </w:tcPr>
          <w:p w14:paraId="79774596" w14:textId="77777777" w:rsidR="00027B83" w:rsidRPr="00E01D1A" w:rsidRDefault="000B0897">
            <w:pPr>
              <w:jc w:val="center"/>
              <w:rPr>
                <w:rFonts w:ascii="Verdana" w:hAnsi="Verdana"/>
                <w:b/>
                <w:kern w:val="2"/>
                <w:sz w:val="20"/>
              </w:rPr>
            </w:pPr>
            <w:r w:rsidRPr="00E01D1A">
              <w:rPr>
                <w:rFonts w:ascii="Verdana" w:hAnsi="Verdana"/>
                <w:b/>
                <w:kern w:val="2"/>
                <w:sz w:val="20"/>
              </w:rPr>
              <w:t>15. SUTARTIES PRIEDAI</w:t>
            </w:r>
          </w:p>
        </w:tc>
      </w:tr>
      <w:tr w:rsidR="00F956F6" w14:paraId="02EC842F" w14:textId="77777777" w:rsidTr="21B5A4C1">
        <w:trPr>
          <w:trHeight w:val="300"/>
        </w:trPr>
        <w:tc>
          <w:tcPr>
            <w:tcW w:w="3058" w:type="dxa"/>
          </w:tcPr>
          <w:p w14:paraId="232D2F5F" w14:textId="77777777" w:rsidR="00F956F6" w:rsidRPr="00E01D1A" w:rsidRDefault="00F956F6" w:rsidP="00E01D1A">
            <w:pPr>
              <w:rPr>
                <w:rFonts w:ascii="Verdana" w:hAnsi="Verdana"/>
                <w:b/>
                <w:kern w:val="2"/>
                <w:sz w:val="20"/>
              </w:rPr>
            </w:pPr>
            <w:r w:rsidRPr="00E01D1A">
              <w:rPr>
                <w:rFonts w:ascii="Verdana" w:hAnsi="Verdana"/>
                <w:b/>
                <w:kern w:val="2"/>
                <w:sz w:val="20"/>
              </w:rPr>
              <w:t>15.1. Priedas Nr. 1</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F1F9D" w14:textId="49A839E1" w:rsidR="00F956F6" w:rsidRPr="00E01D1A" w:rsidRDefault="00F956F6" w:rsidP="00F956F6">
            <w:pPr>
              <w:tabs>
                <w:tab w:val="left" w:pos="480"/>
              </w:tabs>
              <w:rPr>
                <w:rFonts w:ascii="Verdana" w:hAnsi="Verdana"/>
                <w:b/>
                <w:kern w:val="2"/>
                <w:sz w:val="20"/>
              </w:rPr>
            </w:pPr>
            <w:r w:rsidRPr="00E01D1A">
              <w:rPr>
                <w:rFonts w:ascii="Verdana" w:hAnsi="Verdana" w:cs="Tahoma"/>
                <w:sz w:val="20"/>
              </w:rPr>
              <w:t>Techninė specifikacija</w:t>
            </w:r>
          </w:p>
        </w:tc>
      </w:tr>
      <w:tr w:rsidR="00F956F6" w14:paraId="635B0035" w14:textId="77777777" w:rsidTr="21B5A4C1">
        <w:trPr>
          <w:trHeight w:val="300"/>
        </w:trPr>
        <w:tc>
          <w:tcPr>
            <w:tcW w:w="3058" w:type="dxa"/>
          </w:tcPr>
          <w:p w14:paraId="4697B0C0" w14:textId="77777777" w:rsidR="00F956F6" w:rsidRPr="00E01D1A" w:rsidRDefault="00F956F6" w:rsidP="00E01D1A">
            <w:pPr>
              <w:rPr>
                <w:rFonts w:ascii="Verdana" w:hAnsi="Verdana"/>
                <w:b/>
                <w:kern w:val="2"/>
                <w:sz w:val="20"/>
              </w:rPr>
            </w:pPr>
            <w:r w:rsidRPr="00E01D1A">
              <w:rPr>
                <w:rFonts w:ascii="Verdana" w:hAnsi="Verdana"/>
                <w:b/>
                <w:kern w:val="2"/>
                <w:sz w:val="20"/>
              </w:rPr>
              <w:t>15.2. Priedas Nr. 2</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4A000" w14:textId="55C13E69" w:rsidR="00F956F6" w:rsidRPr="00E01D1A" w:rsidRDefault="00F956F6" w:rsidP="00F956F6">
            <w:pPr>
              <w:rPr>
                <w:rFonts w:ascii="Verdana" w:hAnsi="Verdana"/>
                <w:b/>
                <w:kern w:val="2"/>
                <w:sz w:val="20"/>
              </w:rPr>
            </w:pPr>
            <w:r w:rsidRPr="00E01D1A">
              <w:rPr>
                <w:rFonts w:ascii="Verdana" w:hAnsi="Verdana" w:cs="Tahoma"/>
                <w:sz w:val="20"/>
              </w:rPr>
              <w:t>Pasiūlymas</w:t>
            </w:r>
          </w:p>
        </w:tc>
      </w:tr>
      <w:tr w:rsidR="00F956F6" w14:paraId="72AFB608" w14:textId="77777777" w:rsidTr="21B5A4C1">
        <w:trPr>
          <w:trHeight w:val="300"/>
        </w:trPr>
        <w:tc>
          <w:tcPr>
            <w:tcW w:w="3058" w:type="dxa"/>
          </w:tcPr>
          <w:p w14:paraId="3523D3C9" w14:textId="77777777" w:rsidR="00F956F6" w:rsidRPr="00E01D1A" w:rsidRDefault="00F956F6" w:rsidP="00E01D1A">
            <w:pPr>
              <w:rPr>
                <w:rFonts w:ascii="Verdana" w:hAnsi="Verdana"/>
                <w:b/>
                <w:kern w:val="2"/>
                <w:sz w:val="20"/>
              </w:rPr>
            </w:pPr>
            <w:r w:rsidRPr="00E01D1A">
              <w:rPr>
                <w:rFonts w:ascii="Verdana" w:hAnsi="Verdana"/>
                <w:b/>
                <w:kern w:val="2"/>
                <w:sz w:val="20"/>
              </w:rPr>
              <w:t>15.3. Priedas Nr. 3</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09A64" w14:textId="3E8D9286" w:rsidR="00F956F6" w:rsidRPr="00E01D1A" w:rsidRDefault="00F956F6" w:rsidP="00F956F6">
            <w:pPr>
              <w:rPr>
                <w:rFonts w:ascii="Verdana" w:hAnsi="Verdana"/>
                <w:b/>
                <w:kern w:val="2"/>
                <w:sz w:val="20"/>
              </w:rPr>
            </w:pPr>
            <w:r w:rsidRPr="00E01D1A">
              <w:rPr>
                <w:rFonts w:ascii="Verdana" w:hAnsi="Verdana" w:cs="Tahoma"/>
                <w:sz w:val="20"/>
              </w:rPr>
              <w:t>Paslaugų perdavimo</w:t>
            </w:r>
            <w:r w:rsidR="00C54076">
              <w:rPr>
                <w:rFonts w:ascii="Verdana" w:hAnsi="Verdana" w:cs="Tahoma"/>
                <w:sz w:val="20"/>
              </w:rPr>
              <w:t xml:space="preserve"> </w:t>
            </w:r>
            <w:r w:rsidRPr="00E01D1A">
              <w:rPr>
                <w:rFonts w:ascii="Verdana" w:hAnsi="Verdana" w:cs="Tahoma"/>
                <w:sz w:val="20"/>
              </w:rPr>
              <w:t>-</w:t>
            </w:r>
            <w:r w:rsidR="00C54076">
              <w:rPr>
                <w:rFonts w:ascii="Verdana" w:hAnsi="Verdana" w:cs="Tahoma"/>
                <w:sz w:val="20"/>
              </w:rPr>
              <w:t xml:space="preserve"> </w:t>
            </w:r>
            <w:r w:rsidRPr="00E01D1A">
              <w:rPr>
                <w:rFonts w:ascii="Verdana" w:hAnsi="Verdana" w:cs="Tahoma"/>
                <w:sz w:val="20"/>
              </w:rPr>
              <w:t>priėmimo akto forma</w:t>
            </w:r>
          </w:p>
        </w:tc>
      </w:tr>
      <w:tr w:rsidR="00C0563E" w14:paraId="494AEB5F" w14:textId="77777777" w:rsidTr="21B5A4C1">
        <w:trPr>
          <w:trHeight w:val="300"/>
        </w:trPr>
        <w:tc>
          <w:tcPr>
            <w:tcW w:w="3058" w:type="dxa"/>
          </w:tcPr>
          <w:p w14:paraId="59E74A97" w14:textId="77777777" w:rsidR="00C0563E" w:rsidRPr="00E01D1A" w:rsidRDefault="00C0563E" w:rsidP="00E01D1A">
            <w:pPr>
              <w:rPr>
                <w:rFonts w:ascii="Verdana" w:hAnsi="Verdana"/>
                <w:b/>
                <w:kern w:val="2"/>
                <w:sz w:val="20"/>
              </w:rPr>
            </w:pPr>
            <w:r w:rsidRPr="00E01D1A">
              <w:rPr>
                <w:rFonts w:ascii="Verdana" w:hAnsi="Verdana"/>
                <w:b/>
                <w:kern w:val="2"/>
                <w:sz w:val="20"/>
              </w:rPr>
              <w:t>15.4. Priedas Nr. 4</w:t>
            </w:r>
          </w:p>
        </w:tc>
        <w:tc>
          <w:tcPr>
            <w:tcW w:w="6477" w:type="dxa"/>
            <w:gridSpan w:val="3"/>
          </w:tcPr>
          <w:p w14:paraId="19255C19" w14:textId="245E2373" w:rsidR="00C0563E" w:rsidRPr="00E01D1A" w:rsidRDefault="00C0563E" w:rsidP="002D5D84">
            <w:pPr>
              <w:rPr>
                <w:rFonts w:ascii="Verdana" w:hAnsi="Verdana"/>
                <w:b/>
                <w:color w:val="FF0000"/>
                <w:kern w:val="2"/>
                <w:sz w:val="20"/>
              </w:rPr>
            </w:pPr>
          </w:p>
        </w:tc>
      </w:tr>
      <w:tr w:rsidR="00C0563E" w14:paraId="1A59DF12" w14:textId="77777777" w:rsidTr="21B5A4C1">
        <w:trPr>
          <w:trHeight w:val="300"/>
        </w:trPr>
        <w:tc>
          <w:tcPr>
            <w:tcW w:w="3058" w:type="dxa"/>
          </w:tcPr>
          <w:p w14:paraId="5A346F81" w14:textId="77777777" w:rsidR="00C0563E" w:rsidRPr="00E01D1A" w:rsidRDefault="00C0563E" w:rsidP="00E01D1A">
            <w:pPr>
              <w:rPr>
                <w:rFonts w:ascii="Verdana" w:hAnsi="Verdana"/>
                <w:b/>
                <w:kern w:val="2"/>
                <w:sz w:val="20"/>
              </w:rPr>
            </w:pPr>
            <w:r w:rsidRPr="00E01D1A">
              <w:rPr>
                <w:rFonts w:ascii="Verdana" w:hAnsi="Verdana"/>
                <w:b/>
                <w:kern w:val="2"/>
                <w:sz w:val="20"/>
              </w:rPr>
              <w:t>15.5. Priedas Nr. 5</w:t>
            </w:r>
          </w:p>
        </w:tc>
        <w:tc>
          <w:tcPr>
            <w:tcW w:w="6477" w:type="dxa"/>
            <w:gridSpan w:val="3"/>
          </w:tcPr>
          <w:p w14:paraId="28A69975" w14:textId="77777777" w:rsidR="00C0563E" w:rsidRPr="00E01D1A" w:rsidRDefault="00C0563E" w:rsidP="00C0563E">
            <w:pPr>
              <w:jc w:val="center"/>
              <w:rPr>
                <w:rFonts w:ascii="Verdana" w:hAnsi="Verdana"/>
                <w:b/>
                <w:kern w:val="2"/>
                <w:sz w:val="20"/>
              </w:rPr>
            </w:pPr>
          </w:p>
        </w:tc>
      </w:tr>
      <w:tr w:rsidR="00C0563E" w14:paraId="239DB465" w14:textId="77777777" w:rsidTr="21B5A4C1">
        <w:tc>
          <w:tcPr>
            <w:tcW w:w="9535" w:type="dxa"/>
            <w:gridSpan w:val="4"/>
          </w:tcPr>
          <w:p w14:paraId="04CF668C" w14:textId="77777777" w:rsidR="00C0563E" w:rsidRPr="00E01D1A" w:rsidRDefault="00C0563E" w:rsidP="00C0563E">
            <w:pPr>
              <w:jc w:val="center"/>
              <w:rPr>
                <w:rFonts w:ascii="Verdana" w:hAnsi="Verdana"/>
                <w:b/>
                <w:kern w:val="2"/>
                <w:sz w:val="20"/>
              </w:rPr>
            </w:pPr>
            <w:r w:rsidRPr="00E01D1A">
              <w:rPr>
                <w:rFonts w:ascii="Verdana" w:hAnsi="Verdana"/>
                <w:b/>
                <w:kern w:val="2"/>
                <w:sz w:val="20"/>
              </w:rPr>
              <w:t>16. ŠALIŲ ATSTOVŲ PARAŠAI</w:t>
            </w:r>
          </w:p>
        </w:tc>
      </w:tr>
      <w:tr w:rsidR="00C0563E" w14:paraId="28ADE3DD" w14:textId="77777777" w:rsidTr="21B5A4C1">
        <w:tc>
          <w:tcPr>
            <w:tcW w:w="5224" w:type="dxa"/>
            <w:gridSpan w:val="3"/>
          </w:tcPr>
          <w:p w14:paraId="741E4E9F" w14:textId="77777777" w:rsidR="00C0563E" w:rsidRPr="00E01D1A" w:rsidRDefault="00C0563E" w:rsidP="00C0563E">
            <w:pPr>
              <w:jc w:val="center"/>
              <w:rPr>
                <w:rFonts w:ascii="Verdana" w:hAnsi="Verdana"/>
                <w:b/>
                <w:kern w:val="2"/>
                <w:sz w:val="20"/>
              </w:rPr>
            </w:pPr>
            <w:r w:rsidRPr="00E01D1A">
              <w:rPr>
                <w:rFonts w:ascii="Verdana" w:hAnsi="Verdana"/>
                <w:b/>
                <w:kern w:val="2"/>
                <w:sz w:val="20"/>
              </w:rPr>
              <w:t>PIRKĖJAS</w:t>
            </w:r>
          </w:p>
        </w:tc>
        <w:tc>
          <w:tcPr>
            <w:tcW w:w="4311" w:type="dxa"/>
          </w:tcPr>
          <w:p w14:paraId="49BB11FD" w14:textId="77777777" w:rsidR="00C0563E" w:rsidRPr="00E01D1A" w:rsidRDefault="00C0563E" w:rsidP="00C0563E">
            <w:pPr>
              <w:jc w:val="center"/>
              <w:rPr>
                <w:rFonts w:ascii="Verdana" w:hAnsi="Verdana"/>
                <w:b/>
                <w:kern w:val="2"/>
                <w:sz w:val="20"/>
              </w:rPr>
            </w:pPr>
            <w:r w:rsidRPr="00E01D1A">
              <w:rPr>
                <w:rFonts w:ascii="Verdana" w:hAnsi="Verdana"/>
                <w:b/>
                <w:kern w:val="2"/>
                <w:sz w:val="20"/>
              </w:rPr>
              <w:t>TIEKĖJAS</w:t>
            </w:r>
          </w:p>
        </w:tc>
      </w:tr>
      <w:tr w:rsidR="00C0563E" w14:paraId="3CA30C7A" w14:textId="77777777" w:rsidTr="21B5A4C1">
        <w:tc>
          <w:tcPr>
            <w:tcW w:w="5224" w:type="dxa"/>
            <w:gridSpan w:val="3"/>
          </w:tcPr>
          <w:p w14:paraId="320B5DAB" w14:textId="77777777" w:rsidR="00C0563E" w:rsidRPr="00E01D1A" w:rsidRDefault="00C0563E" w:rsidP="00C0563E">
            <w:pPr>
              <w:jc w:val="center"/>
              <w:rPr>
                <w:rFonts w:ascii="Verdana" w:hAnsi="Verdana"/>
                <w:color w:val="4472C4"/>
                <w:kern w:val="2"/>
                <w:sz w:val="20"/>
              </w:rPr>
            </w:pPr>
            <w:r w:rsidRPr="00E01D1A">
              <w:rPr>
                <w:rFonts w:ascii="Verdana" w:hAnsi="Verdana"/>
                <w:color w:val="4472C4"/>
                <w:kern w:val="2"/>
                <w:sz w:val="20"/>
              </w:rPr>
              <w:t>(nurodomos atstovo pareigos, vardas, pavardė)</w:t>
            </w:r>
          </w:p>
        </w:tc>
        <w:tc>
          <w:tcPr>
            <w:tcW w:w="4311" w:type="dxa"/>
          </w:tcPr>
          <w:p w14:paraId="79152E6D" w14:textId="77777777" w:rsidR="00C0563E" w:rsidRPr="00E01D1A" w:rsidRDefault="00C0563E" w:rsidP="00C0563E">
            <w:pPr>
              <w:jc w:val="center"/>
              <w:rPr>
                <w:rFonts w:ascii="Verdana" w:hAnsi="Verdana"/>
                <w:b/>
                <w:kern w:val="2"/>
                <w:sz w:val="20"/>
              </w:rPr>
            </w:pPr>
            <w:r w:rsidRPr="00E01D1A">
              <w:rPr>
                <w:rFonts w:ascii="Verdana" w:hAnsi="Verdana"/>
                <w:color w:val="4472C4"/>
                <w:kern w:val="2"/>
                <w:sz w:val="20"/>
              </w:rPr>
              <w:t>(nurodomos atstovo pareigos, vardas, pavardė)</w:t>
            </w:r>
          </w:p>
        </w:tc>
      </w:tr>
      <w:tr w:rsidR="00C0563E" w14:paraId="6B16C5CD" w14:textId="77777777" w:rsidTr="21B5A4C1">
        <w:tc>
          <w:tcPr>
            <w:tcW w:w="5224" w:type="dxa"/>
            <w:gridSpan w:val="3"/>
          </w:tcPr>
          <w:p w14:paraId="562267FB" w14:textId="77777777" w:rsidR="00C0563E" w:rsidRPr="00E01D1A" w:rsidRDefault="00C0563E" w:rsidP="00C0563E">
            <w:pPr>
              <w:jc w:val="center"/>
              <w:rPr>
                <w:rFonts w:ascii="Verdana" w:hAnsi="Verdana"/>
                <w:b/>
                <w:color w:val="4472C4"/>
                <w:kern w:val="2"/>
                <w:sz w:val="20"/>
              </w:rPr>
            </w:pPr>
          </w:p>
          <w:p w14:paraId="00FBE2DA"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p w14:paraId="5A3A706D" w14:textId="77777777" w:rsidR="00C0563E" w:rsidRPr="00E01D1A" w:rsidRDefault="00C0563E" w:rsidP="00C0563E">
            <w:pPr>
              <w:jc w:val="center"/>
              <w:rPr>
                <w:rFonts w:ascii="Verdana" w:hAnsi="Verdana"/>
                <w:b/>
                <w:color w:val="4472C4"/>
                <w:kern w:val="2"/>
                <w:sz w:val="20"/>
              </w:rPr>
            </w:pPr>
          </w:p>
          <w:p w14:paraId="0EF7FE63" w14:textId="77777777" w:rsidR="00C0563E" w:rsidRPr="00E01D1A" w:rsidRDefault="00C0563E" w:rsidP="00C0563E">
            <w:pPr>
              <w:jc w:val="center"/>
              <w:rPr>
                <w:rFonts w:ascii="Verdana" w:hAnsi="Verdana"/>
                <w:b/>
                <w:color w:val="4472C4"/>
                <w:kern w:val="2"/>
                <w:sz w:val="20"/>
              </w:rPr>
            </w:pPr>
          </w:p>
        </w:tc>
        <w:tc>
          <w:tcPr>
            <w:tcW w:w="4311" w:type="dxa"/>
          </w:tcPr>
          <w:p w14:paraId="5AE6D369" w14:textId="77777777" w:rsidR="00C0563E" w:rsidRPr="00E01D1A" w:rsidRDefault="00C0563E" w:rsidP="00C0563E">
            <w:pPr>
              <w:jc w:val="center"/>
              <w:rPr>
                <w:rFonts w:ascii="Verdana" w:hAnsi="Verdana"/>
                <w:b/>
                <w:color w:val="4472C4"/>
                <w:kern w:val="2"/>
                <w:sz w:val="20"/>
              </w:rPr>
            </w:pPr>
          </w:p>
          <w:p w14:paraId="64494CDE"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tc>
      </w:tr>
    </w:tbl>
    <w:p w14:paraId="05ECDD5A" w14:textId="77777777" w:rsidR="008D590E" w:rsidRDefault="008D590E">
      <w:pPr>
        <w:tabs>
          <w:tab w:val="left" w:pos="5400"/>
        </w:tabs>
        <w:jc w:val="center"/>
        <w:textAlignment w:val="center"/>
        <w:rPr>
          <w:b/>
          <w:bCs/>
        </w:rPr>
      </w:pPr>
    </w:p>
    <w:p w14:paraId="325DB688" w14:textId="3111761C" w:rsidR="00027B83" w:rsidRDefault="000B0897">
      <w:pPr>
        <w:tabs>
          <w:tab w:val="left" w:pos="5400"/>
        </w:tabs>
        <w:jc w:val="center"/>
        <w:textAlignment w:val="center"/>
        <w:rPr>
          <w:b/>
          <w:bCs/>
        </w:rPr>
      </w:pPr>
      <w:r>
        <w:rPr>
          <w:b/>
          <w:bCs/>
        </w:rPr>
        <w:t>______________</w:t>
      </w:r>
    </w:p>
    <w:p w14:paraId="6C926870" w14:textId="77777777" w:rsidR="002D5D84" w:rsidRDefault="008D590E">
      <w:pPr>
        <w:rPr>
          <w:ins w:id="4" w:author="Asta Urma" w:date="2025-01-16T21:16:00Z" w16du:dateUtc="2025-01-16T19:16:00Z"/>
        </w:rPr>
        <w:sectPr w:rsidR="002D5D84" w:rsidSect="00426C85">
          <w:headerReference w:type="default" r:id="rId14"/>
          <w:footerReference w:type="default" r:id="rId15"/>
          <w:endnotePr>
            <w:numFmt w:val="decimal"/>
          </w:endnotePr>
          <w:pgSz w:w="12240" w:h="15840" w:code="1"/>
          <w:pgMar w:top="568" w:right="567" w:bottom="1134" w:left="1701" w:header="720" w:footer="720" w:gutter="0"/>
          <w:pgNumType w:start="1"/>
          <w:cols w:space="720"/>
          <w:titlePg/>
          <w:docGrid w:linePitch="360"/>
        </w:sectPr>
      </w:pPr>
      <w:r>
        <w:br w:type="page"/>
      </w:r>
    </w:p>
    <w:p w14:paraId="0C6588E8" w14:textId="77777777" w:rsidR="002D5D84" w:rsidRDefault="002D5D84" w:rsidP="00E01D1A">
      <w:pPr>
        <w:spacing w:line="276" w:lineRule="auto"/>
        <w:rPr>
          <w:b/>
          <w:caps/>
        </w:rPr>
      </w:pPr>
    </w:p>
    <w:p w14:paraId="2E41D7AB" w14:textId="7832E38C" w:rsidR="002D5D84" w:rsidRPr="00E01D1A" w:rsidRDefault="002D5D84" w:rsidP="002D5D84">
      <w:pPr>
        <w:spacing w:line="276" w:lineRule="auto"/>
        <w:jc w:val="center"/>
        <w:rPr>
          <w:rFonts w:ascii="Verdana" w:hAnsi="Verdana"/>
          <w:b/>
          <w:caps/>
          <w:sz w:val="20"/>
        </w:rPr>
      </w:pPr>
      <w:r w:rsidRPr="00E01D1A">
        <w:rPr>
          <w:rFonts w:ascii="Verdana" w:hAnsi="Verdana"/>
          <w:b/>
          <w:caps/>
          <w:sz w:val="20"/>
        </w:rPr>
        <w:t>Bendrosios sąlygos</w:t>
      </w:r>
    </w:p>
    <w:p w14:paraId="2EFB751E" w14:textId="77777777" w:rsidR="002D5D84" w:rsidRPr="00E01D1A" w:rsidRDefault="002D5D84" w:rsidP="002D5D84">
      <w:pPr>
        <w:spacing w:line="276" w:lineRule="auto"/>
        <w:jc w:val="center"/>
        <w:rPr>
          <w:rFonts w:ascii="Verdana" w:hAnsi="Verdana"/>
          <w:sz w:val="20"/>
        </w:rPr>
      </w:pPr>
    </w:p>
    <w:p w14:paraId="7FC8CA00" w14:textId="77777777" w:rsidR="002D5D84" w:rsidRPr="00E01D1A" w:rsidRDefault="002D5D84" w:rsidP="002D5D84">
      <w:pPr>
        <w:keepNext/>
        <w:keepLines/>
        <w:tabs>
          <w:tab w:val="left" w:pos="426"/>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w:t>
      </w:r>
      <w:r w:rsidRPr="00E01D1A">
        <w:rPr>
          <w:rFonts w:ascii="Verdana" w:eastAsia="Cambria" w:hAnsi="Verdana"/>
          <w:b/>
          <w:bCs/>
          <w:caps/>
          <w:sz w:val="20"/>
          <w14:numSpacing w14:val="tabular"/>
        </w:rPr>
        <w:tab/>
        <w:t>Pagrindinės sąvokos ir Sutarties aiškinimas</w:t>
      </w:r>
    </w:p>
    <w:p w14:paraId="54FA547D" w14:textId="77777777" w:rsidR="002D5D84" w:rsidRPr="00E01D1A" w:rsidRDefault="002D5D84" w:rsidP="002D5D84">
      <w:pPr>
        <w:keepNext/>
        <w:keepLines/>
        <w:tabs>
          <w:tab w:val="left" w:pos="426"/>
        </w:tabs>
        <w:spacing w:line="276" w:lineRule="auto"/>
        <w:jc w:val="both"/>
        <w:rPr>
          <w:rFonts w:ascii="Verdana" w:eastAsia="Cambria" w:hAnsi="Verdana"/>
          <w:b/>
          <w:bCs/>
          <w:caps/>
          <w:sz w:val="20"/>
          <w14:numSpacing w14:val="tabular"/>
        </w:rPr>
      </w:pPr>
    </w:p>
    <w:p w14:paraId="22882E3B"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1.1.</w:t>
      </w:r>
      <w:r w:rsidRPr="00E01D1A">
        <w:rPr>
          <w:rFonts w:ascii="Verdana" w:eastAsia="Arial" w:hAnsi="Verdana"/>
          <w:b/>
          <w:bCs/>
          <w:sz w:val="20"/>
        </w:rPr>
        <w:tab/>
      </w:r>
      <w:r w:rsidRPr="00E01D1A">
        <w:rPr>
          <w:rFonts w:ascii="Verdana" w:eastAsia="Arial" w:hAnsi="Verdana"/>
          <w:b/>
          <w:sz w:val="20"/>
        </w:rPr>
        <w:t>Sąvokos</w:t>
      </w:r>
    </w:p>
    <w:p w14:paraId="5D6259B6"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Verdana" w:eastAsia="Arial" w:hAnsi="Verdana"/>
          <w:b/>
          <w:sz w:val="20"/>
        </w:rPr>
      </w:pPr>
    </w:p>
    <w:p w14:paraId="21187183" w14:textId="77777777" w:rsidR="002D5D84" w:rsidRPr="00E01D1A" w:rsidRDefault="002D5D84" w:rsidP="002D5D84">
      <w:pPr>
        <w:widowControl w:val="0"/>
        <w:tabs>
          <w:tab w:val="left" w:pos="567"/>
        </w:tabs>
        <w:spacing w:line="276" w:lineRule="auto"/>
        <w:jc w:val="both"/>
        <w:rPr>
          <w:rFonts w:ascii="Verdana" w:eastAsia="Cambria" w:hAnsi="Verdana"/>
          <w:b/>
          <w:bCs/>
          <w:sz w:val="20"/>
        </w:rPr>
      </w:pPr>
      <w:r w:rsidRPr="00E01D1A">
        <w:rPr>
          <w:rFonts w:ascii="Verdana" w:eastAsia="Cambria" w:hAnsi="Verdana"/>
          <w:sz w:val="20"/>
        </w:rPr>
        <w:t>1.1.1. Šioje Sutartyje didžiąja raide rašomos sąvokos turi šias nurodytas reikšmes:</w:t>
      </w:r>
    </w:p>
    <w:p w14:paraId="41C772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w:t>
      </w:r>
      <w:r w:rsidRPr="00E01D1A">
        <w:rPr>
          <w:rFonts w:ascii="Verdana" w:hAnsi="Verdana"/>
          <w:sz w:val="20"/>
        </w:rPr>
        <w:tab/>
      </w:r>
      <w:r w:rsidRPr="00E01D1A">
        <w:rPr>
          <w:rFonts w:ascii="Verdana" w:eastAsia="Arial" w:hAnsi="Verdana"/>
          <w:b/>
          <w:bCs/>
          <w:sz w:val="20"/>
        </w:rPr>
        <w:t>Bendrosios sąlygos</w:t>
      </w:r>
      <w:r w:rsidRPr="00E01D1A">
        <w:rPr>
          <w:rFonts w:ascii="Verdana" w:eastAsia="Arial" w:hAnsi="Verdana"/>
          <w:sz w:val="20"/>
        </w:rPr>
        <w:t xml:space="preserve"> – Sutarties dalis, kuri vadinasi „Paslaugų pirkimo–pardavimo sutarties Bendrosios sąlygos“;</w:t>
      </w:r>
    </w:p>
    <w:p w14:paraId="1B853B4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1.1.1.2.</w:t>
      </w:r>
      <w:r w:rsidRPr="00E01D1A">
        <w:rPr>
          <w:rFonts w:ascii="Verdana" w:eastAsia="Arial" w:hAnsi="Verdana"/>
          <w:sz w:val="20"/>
        </w:rPr>
        <w:tab/>
      </w:r>
      <w:r w:rsidRPr="00E01D1A">
        <w:rPr>
          <w:rFonts w:ascii="Verdana" w:eastAsia="Arial" w:hAnsi="Verdana"/>
          <w:b/>
          <w:bCs/>
          <w:sz w:val="20"/>
        </w:rPr>
        <w:t>Pirkėjas</w:t>
      </w:r>
      <w:r w:rsidRPr="00E01D1A">
        <w:rPr>
          <w:rFonts w:ascii="Verdana" w:eastAsia="Arial" w:hAnsi="Verdana"/>
          <w:sz w:val="20"/>
        </w:rPr>
        <w:t xml:space="preserve"> – asmuo, kuris Specialiosiose sąlygose yra įvardytas kaip Pirkėjas, </w:t>
      </w:r>
      <w:r w:rsidRPr="00E01D1A">
        <w:rPr>
          <w:rFonts w:ascii="Verdana" w:hAnsi="Verdana"/>
          <w:sz w:val="20"/>
        </w:rPr>
        <w:t>įsigyjantis Specialiosiose sąlygose ir Sutarties prieduose nurodytas Paslaugas</w:t>
      </w:r>
      <w:r w:rsidRPr="00E01D1A">
        <w:rPr>
          <w:rFonts w:ascii="Verdana" w:eastAsia="Arial" w:hAnsi="Verdana"/>
          <w:sz w:val="20"/>
        </w:rPr>
        <w:t>;</w:t>
      </w:r>
    </w:p>
    <w:p w14:paraId="613F83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1.1.1.3.</w:t>
      </w:r>
      <w:r w:rsidRPr="00E01D1A">
        <w:rPr>
          <w:rFonts w:ascii="Verdana" w:eastAsia="Arial" w:hAnsi="Verdana"/>
          <w:sz w:val="20"/>
        </w:rPr>
        <w:tab/>
      </w:r>
      <w:r w:rsidRPr="00E01D1A">
        <w:rPr>
          <w:rFonts w:ascii="Verdana" w:eastAsia="Arial" w:hAnsi="Verdana"/>
          <w:b/>
          <w:bCs/>
          <w:sz w:val="20"/>
        </w:rPr>
        <w:t xml:space="preserve">Pradinės sutarties vertė </w:t>
      </w:r>
      <w:r w:rsidRPr="00E01D1A">
        <w:rPr>
          <w:rFonts w:ascii="Verdana" w:eastAsia="Arial" w:hAnsi="Verdana"/>
          <w:sz w:val="20"/>
        </w:rPr>
        <w:t>– Specialiosiose sąlygose nurodyta</w:t>
      </w:r>
      <w:r w:rsidRPr="00E01D1A">
        <w:rPr>
          <w:rFonts w:ascii="Verdana" w:eastAsia="Arial" w:hAnsi="Verdana"/>
          <w:b/>
          <w:bCs/>
          <w:sz w:val="20"/>
        </w:rPr>
        <w:t xml:space="preserve"> </w:t>
      </w:r>
      <w:r w:rsidRPr="00E01D1A">
        <w:rPr>
          <w:rFonts w:ascii="Verdana" w:eastAsia="Arial" w:hAnsi="Verdana"/>
          <w:sz w:val="20"/>
        </w:rPr>
        <w:t>vertė be pridėtinės vertės mokesčio (toliau – PVM);</w:t>
      </w:r>
    </w:p>
    <w:p w14:paraId="5C93AABE"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1.1.1.4. </w:t>
      </w:r>
      <w:r w:rsidRPr="00E01D1A">
        <w:rPr>
          <w:rFonts w:ascii="Verdana" w:eastAsia="Arial" w:hAnsi="Verdana"/>
          <w:b/>
          <w:bCs/>
          <w:sz w:val="20"/>
        </w:rPr>
        <w:t>Paslaugos</w:t>
      </w:r>
      <w:r w:rsidRPr="00E01D1A">
        <w:rPr>
          <w:rFonts w:ascii="Verdana" w:eastAsia="Arial" w:hAnsi="Verdana"/>
          <w:sz w:val="20"/>
        </w:rPr>
        <w:t xml:space="preserve"> – </w:t>
      </w:r>
      <w:r w:rsidRPr="00E01D1A">
        <w:rPr>
          <w:rFonts w:ascii="Verdana" w:hAnsi="Verdana"/>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80A222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1.1.1.5.</w:t>
      </w:r>
      <w:r w:rsidRPr="00E01D1A">
        <w:rPr>
          <w:rFonts w:ascii="Verdana" w:hAnsi="Verdana"/>
          <w:sz w:val="20"/>
        </w:rPr>
        <w:tab/>
      </w:r>
      <w:r w:rsidRPr="00E01D1A">
        <w:rPr>
          <w:rFonts w:ascii="Verdana" w:eastAsia="Arial" w:hAnsi="Verdana"/>
          <w:b/>
          <w:bCs/>
          <w:sz w:val="20"/>
        </w:rPr>
        <w:t xml:space="preserve">Paslaugų perdavimo–priėmimo aktas </w:t>
      </w:r>
      <w:r w:rsidRPr="00E01D1A">
        <w:rPr>
          <w:rFonts w:ascii="Verdana" w:eastAsia="Arial" w:hAnsi="Verdana"/>
          <w:sz w:val="20"/>
        </w:rPr>
        <w:t>– dokumentas,</w:t>
      </w:r>
      <w:r w:rsidRPr="00E01D1A">
        <w:rPr>
          <w:rFonts w:ascii="Verdana" w:eastAsia="Arial" w:hAnsi="Verdana"/>
          <w:b/>
          <w:bCs/>
          <w:sz w:val="20"/>
        </w:rPr>
        <w:t xml:space="preserve"> </w:t>
      </w:r>
      <w:r w:rsidRPr="00E01D1A">
        <w:rPr>
          <w:rFonts w:ascii="Verdana" w:eastAsia="Arial" w:hAnsi="Verdana"/>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7CBFD11" w14:textId="77777777" w:rsidR="002D5D84" w:rsidRPr="00E01D1A" w:rsidRDefault="002D5D84" w:rsidP="002D5D84">
      <w:pPr>
        <w:tabs>
          <w:tab w:val="left" w:pos="284"/>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1.1.1.6.</w:t>
      </w:r>
      <w:r w:rsidRPr="00E01D1A">
        <w:rPr>
          <w:rFonts w:ascii="Verdana" w:eastAsia="Arial" w:hAnsi="Verdana"/>
          <w:sz w:val="20"/>
        </w:rPr>
        <w:tab/>
      </w:r>
      <w:r w:rsidRPr="00E01D1A">
        <w:rPr>
          <w:rFonts w:ascii="Verdana" w:eastAsia="Arial" w:hAnsi="Verdana"/>
          <w:b/>
          <w:bCs/>
          <w:sz w:val="20"/>
        </w:rPr>
        <w:t>Paslaugų trūkumai</w:t>
      </w:r>
      <w:r w:rsidRPr="00E01D1A">
        <w:rPr>
          <w:rFonts w:ascii="Verdana" w:eastAsia="Arial" w:hAnsi="Verdana"/>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7B84E0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sz w:val="20"/>
        </w:rPr>
      </w:pPr>
      <w:r w:rsidRPr="00E01D1A">
        <w:rPr>
          <w:rFonts w:ascii="Verdana" w:eastAsia="Arial" w:hAnsi="Verdana"/>
          <w:sz w:val="20"/>
        </w:rPr>
        <w:t>1.1.1.7.</w:t>
      </w:r>
      <w:r w:rsidRPr="00E01D1A">
        <w:rPr>
          <w:rFonts w:ascii="Verdana" w:eastAsia="Arial" w:hAnsi="Verdana"/>
          <w:sz w:val="20"/>
        </w:rPr>
        <w:tab/>
      </w:r>
      <w:r w:rsidRPr="00E01D1A">
        <w:rPr>
          <w:rFonts w:ascii="Verdana" w:eastAsia="Arial" w:hAnsi="Verdana"/>
          <w:b/>
          <w:sz w:val="20"/>
        </w:rPr>
        <w:t xml:space="preserve">Sąskaita </w:t>
      </w:r>
      <w:r w:rsidRPr="00E01D1A">
        <w:rPr>
          <w:rFonts w:ascii="Verdana" w:eastAsia="Arial" w:hAnsi="Verdana"/>
          <w:sz w:val="20"/>
        </w:rPr>
        <w:t>–</w:t>
      </w:r>
      <w:r w:rsidRPr="00E01D1A">
        <w:rPr>
          <w:rFonts w:ascii="Verdana" w:eastAsia="Arial" w:hAnsi="Verdana"/>
          <w:b/>
          <w:sz w:val="20"/>
        </w:rPr>
        <w:t xml:space="preserve"> </w:t>
      </w:r>
      <w:r w:rsidRPr="00E01D1A">
        <w:rPr>
          <w:rFonts w:ascii="Verdana" w:hAnsi="Verdana"/>
          <w:sz w:val="20"/>
        </w:rPr>
        <w:t xml:space="preserve">Tiekėjo išrašoma ir Pirkėjui apmokėjimui pateikiama sąskaita faktūra, PVM sąskaita faktūra ar kitas mokėjimo dokumentas už Tiekėjo tinkamai suteiktas bei Pirkėjo priimtas </w:t>
      </w:r>
      <w:r w:rsidRPr="00E01D1A">
        <w:rPr>
          <w:rFonts w:ascii="Verdana" w:eastAsia="Arial" w:hAnsi="Verdana"/>
          <w:sz w:val="20"/>
        </w:rPr>
        <w:t>Paslaugas</w:t>
      </w:r>
      <w:r w:rsidRPr="00E01D1A">
        <w:rPr>
          <w:rFonts w:ascii="Verdana" w:hAnsi="Verdana"/>
          <w:sz w:val="20"/>
        </w:rPr>
        <w:t xml:space="preserve">. </w:t>
      </w:r>
      <w:r w:rsidRPr="00E01D1A">
        <w:rPr>
          <w:rFonts w:ascii="Verdana" w:eastAsia="Arial" w:hAnsi="Verdana"/>
          <w:sz w:val="20"/>
        </w:rPr>
        <w:t>Jeigu Sutartyje yra numatytas Paslaugų teikimas etapais ar periodais, Sąskaita gali būti pateikiama dėl kiekvieno etapo ar periodo atskirai;</w:t>
      </w:r>
    </w:p>
    <w:p w14:paraId="5496BFC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1.1.1.8.</w:t>
      </w:r>
      <w:r w:rsidRPr="00E01D1A">
        <w:rPr>
          <w:rFonts w:ascii="Verdana" w:eastAsia="Arial" w:hAnsi="Verdana"/>
          <w:sz w:val="20"/>
        </w:rPr>
        <w:tab/>
      </w:r>
      <w:r w:rsidRPr="00E01D1A">
        <w:rPr>
          <w:rFonts w:ascii="Verdana" w:eastAsia="Arial" w:hAnsi="Verdana"/>
          <w:b/>
          <w:bCs/>
          <w:sz w:val="20"/>
        </w:rPr>
        <w:t>Specialiosios sąlygos</w:t>
      </w:r>
      <w:r w:rsidRPr="00E01D1A">
        <w:rPr>
          <w:rFonts w:ascii="Verdana" w:eastAsia="Arial" w:hAnsi="Verdana"/>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6492A7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1.1.1.9.</w:t>
      </w:r>
      <w:r w:rsidRPr="00E01D1A">
        <w:rPr>
          <w:rFonts w:ascii="Verdana" w:eastAsia="Arial" w:hAnsi="Verdana"/>
          <w:sz w:val="20"/>
        </w:rPr>
        <w:tab/>
      </w:r>
      <w:r w:rsidRPr="00E01D1A">
        <w:rPr>
          <w:rFonts w:ascii="Verdana" w:eastAsia="Arial" w:hAnsi="Verdana"/>
          <w:b/>
          <w:bCs/>
          <w:sz w:val="20"/>
        </w:rPr>
        <w:t xml:space="preserve">Susitarimas </w:t>
      </w:r>
      <w:r w:rsidRPr="00E01D1A">
        <w:rPr>
          <w:rFonts w:ascii="Verdana" w:eastAsia="Arial" w:hAnsi="Verdana"/>
          <w:sz w:val="20"/>
        </w:rPr>
        <w:t>– tai dokumentas, kurį Šalys sudaro keisdamos Sutarties sąlygas VPĮ leidžiama apimtimi;</w:t>
      </w:r>
    </w:p>
    <w:p w14:paraId="2FEDD4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1.1.1.10.</w:t>
      </w:r>
      <w:r w:rsidRPr="00E01D1A">
        <w:rPr>
          <w:rFonts w:ascii="Verdana" w:eastAsia="Arial" w:hAnsi="Verdana"/>
          <w:sz w:val="20"/>
        </w:rPr>
        <w:tab/>
        <w:t xml:space="preserve"> </w:t>
      </w:r>
      <w:r w:rsidRPr="00E01D1A">
        <w:rPr>
          <w:rFonts w:ascii="Verdana" w:eastAsia="Arial" w:hAnsi="Verdana"/>
          <w:b/>
          <w:bCs/>
          <w:sz w:val="20"/>
        </w:rPr>
        <w:t>Sutarties kaina</w:t>
      </w:r>
      <w:r w:rsidRPr="00E01D1A">
        <w:rPr>
          <w:rFonts w:ascii="Verdana" w:eastAsia="Arial" w:hAnsi="Verdana"/>
          <w:sz w:val="20"/>
        </w:rPr>
        <w:t xml:space="preserve"> – pagal Sutartį Tiekėjui mokėtina suma, įskaitant visus privalomus mokesčius ir išlaidas;</w:t>
      </w:r>
    </w:p>
    <w:p w14:paraId="51EC7D2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1.1.1.11.</w:t>
      </w:r>
      <w:r w:rsidRPr="00E01D1A">
        <w:rPr>
          <w:rFonts w:ascii="Verdana" w:eastAsia="Arial" w:hAnsi="Verdana"/>
          <w:sz w:val="20"/>
        </w:rPr>
        <w:tab/>
        <w:t xml:space="preserve"> </w:t>
      </w:r>
      <w:r w:rsidRPr="00E01D1A">
        <w:rPr>
          <w:rFonts w:ascii="Verdana" w:eastAsia="Arial" w:hAnsi="Verdana"/>
          <w:b/>
          <w:bCs/>
          <w:sz w:val="20"/>
        </w:rPr>
        <w:t xml:space="preserve">Sutarties sąlygos </w:t>
      </w:r>
      <w:r w:rsidRPr="00E01D1A">
        <w:rPr>
          <w:rFonts w:ascii="Verdana" w:eastAsia="Arial" w:hAnsi="Verdana"/>
          <w:sz w:val="20"/>
        </w:rPr>
        <w:t>– Bendrosios sąlygos ir Specialiosios sąlygos kartu;</w:t>
      </w:r>
    </w:p>
    <w:p w14:paraId="788AA5E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1.1.1.12.</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Sutartis </w:t>
      </w:r>
      <w:r w:rsidRPr="00E01D1A">
        <w:rPr>
          <w:rFonts w:ascii="Verdana" w:eastAsia="Arial" w:hAnsi="Verdana"/>
          <w:sz w:val="20"/>
        </w:rPr>
        <w:t>– Paslaugų pirkimo–pardavimo sutartis, kurią sudaro Sutarties sąlygos, Specialiosiose sąlygose išvardyti priedai ir Susitarimai;</w:t>
      </w:r>
    </w:p>
    <w:p w14:paraId="7A0C3D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1.1.1.13. </w:t>
      </w:r>
      <w:r w:rsidRPr="00E01D1A">
        <w:rPr>
          <w:rFonts w:ascii="Verdana" w:eastAsia="Arial" w:hAnsi="Verdana"/>
          <w:sz w:val="20"/>
        </w:rPr>
        <w:tab/>
      </w:r>
      <w:r w:rsidRPr="00E01D1A">
        <w:rPr>
          <w:rFonts w:ascii="Verdana" w:eastAsia="Arial" w:hAnsi="Verdana"/>
          <w:b/>
          <w:bCs/>
          <w:sz w:val="20"/>
        </w:rPr>
        <w:t>Šalis</w:t>
      </w:r>
      <w:r w:rsidRPr="00E01D1A">
        <w:rPr>
          <w:rFonts w:ascii="Verdana" w:eastAsia="Arial" w:hAnsi="Verdana"/>
          <w:sz w:val="20"/>
        </w:rPr>
        <w:t xml:space="preserve"> – Pirkėjas arba Tiekėjas, kiekvienas atskirai, priklausomai nuo konteksto;</w:t>
      </w:r>
    </w:p>
    <w:p w14:paraId="42A51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 xml:space="preserve">1.1.1.14. </w:t>
      </w:r>
      <w:r w:rsidRPr="00E01D1A">
        <w:rPr>
          <w:rFonts w:ascii="Verdana" w:eastAsia="Arial" w:hAnsi="Verdana"/>
          <w:sz w:val="20"/>
        </w:rPr>
        <w:tab/>
      </w:r>
      <w:r w:rsidRPr="00E01D1A">
        <w:rPr>
          <w:rFonts w:ascii="Verdana" w:eastAsia="Arial" w:hAnsi="Verdana"/>
          <w:b/>
          <w:bCs/>
          <w:sz w:val="20"/>
        </w:rPr>
        <w:t>Šalys</w:t>
      </w:r>
      <w:r w:rsidRPr="00E01D1A">
        <w:rPr>
          <w:rFonts w:ascii="Verdana" w:eastAsia="Arial" w:hAnsi="Verdana"/>
          <w:sz w:val="20"/>
        </w:rPr>
        <w:t xml:space="preserve"> – Pirkėjas ir Tiekėjas kartu;</w:t>
      </w:r>
    </w:p>
    <w:p w14:paraId="534C2A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1.1.1.15.</w:t>
      </w:r>
      <w:r w:rsidRPr="00E01D1A">
        <w:rPr>
          <w:rFonts w:ascii="Verdana" w:hAnsi="Verdana"/>
          <w:sz w:val="20"/>
        </w:rPr>
        <w:tab/>
        <w:t xml:space="preserve"> </w:t>
      </w:r>
      <w:r w:rsidRPr="00E01D1A">
        <w:rPr>
          <w:rFonts w:ascii="Verdana" w:eastAsia="Arial" w:hAnsi="Verdana"/>
          <w:b/>
          <w:sz w:val="20"/>
        </w:rPr>
        <w:t>Tiekėjas</w:t>
      </w:r>
      <w:r w:rsidRPr="00E01D1A">
        <w:rPr>
          <w:rFonts w:ascii="Verdana" w:eastAsia="Arial" w:hAnsi="Verdana"/>
          <w:sz w:val="20"/>
        </w:rPr>
        <w:t xml:space="preserve"> – asmuo, kuris Specialiosiose sąlygose yra įvardytas kaip Tiekėjas, </w:t>
      </w:r>
      <w:r w:rsidRPr="00E01D1A">
        <w:rPr>
          <w:rFonts w:ascii="Verdana" w:hAnsi="Verdana"/>
          <w:sz w:val="20"/>
        </w:rPr>
        <w:t xml:space="preserve">teikiantis Specialiosiose sąlygose nurodytas </w:t>
      </w:r>
      <w:r w:rsidRPr="00E01D1A">
        <w:rPr>
          <w:rFonts w:ascii="Verdana" w:eastAsia="Arial" w:hAnsi="Verdana"/>
          <w:sz w:val="20"/>
        </w:rPr>
        <w:t>Paslaugas</w:t>
      </w:r>
      <w:r w:rsidRPr="00E01D1A">
        <w:rPr>
          <w:rFonts w:ascii="Verdana" w:hAnsi="Verdana"/>
          <w:sz w:val="20"/>
        </w:rPr>
        <w:t>;</w:t>
      </w:r>
    </w:p>
    <w:p w14:paraId="2C0CC75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1.1.1.16. </w:t>
      </w:r>
      <w:r w:rsidRPr="00E01D1A">
        <w:rPr>
          <w:rFonts w:ascii="Verdana" w:hAnsi="Verdana"/>
          <w:b/>
          <w:bCs/>
          <w:sz w:val="20"/>
        </w:rPr>
        <w:t xml:space="preserve">Užsakymas </w:t>
      </w:r>
      <w:r w:rsidRPr="00E01D1A">
        <w:rPr>
          <w:rFonts w:ascii="Verdana" w:hAnsi="Verdana"/>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147644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1.1.1.17.</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VPĮ </w:t>
      </w:r>
      <w:r w:rsidRPr="00E01D1A">
        <w:rPr>
          <w:rFonts w:ascii="Verdana" w:eastAsia="Arial" w:hAnsi="Verdana"/>
          <w:sz w:val="20"/>
        </w:rPr>
        <w:t>– Lietuvos Respublikos viešųjų pirkimų įstatymas.</w:t>
      </w:r>
    </w:p>
    <w:p w14:paraId="2ADF3A0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1.1.1.18.</w:t>
      </w:r>
      <w:r w:rsidRPr="00E01D1A">
        <w:rPr>
          <w:rFonts w:ascii="Verdana" w:eastAsia="Arial" w:hAnsi="Verdana"/>
          <w:sz w:val="20"/>
        </w:rPr>
        <w:tab/>
        <w:t xml:space="preserve"> Kitų Sutartyje didžiąja raide rašomų sąvokų reikšmės yra nurodytos Sutarties tekste.</w:t>
      </w:r>
    </w:p>
    <w:p w14:paraId="50C1315F"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w:t>
      </w:r>
      <w:r w:rsidRPr="00E01D1A">
        <w:rPr>
          <w:rFonts w:ascii="Verdana" w:hAnsi="Verdana"/>
          <w:sz w:val="20"/>
        </w:rPr>
        <w:tab/>
      </w:r>
      <w:r w:rsidRPr="00E01D1A">
        <w:rPr>
          <w:rFonts w:ascii="Verdana" w:eastAsia="Arial" w:hAnsi="Verdana"/>
          <w:sz w:val="20"/>
        </w:rPr>
        <w:t xml:space="preserve">Sutartyje neapibrėžtos sąvokos suprantamos ir aiškinamos taip, kaip jas apibrėžia VPĮ ir kiti </w:t>
      </w:r>
      <w:r w:rsidRPr="00E01D1A">
        <w:rPr>
          <w:rFonts w:ascii="Verdana" w:hAnsi="Verdana"/>
          <w:sz w:val="20"/>
        </w:rPr>
        <w:t>įstatymai bei teisės aktai</w:t>
      </w:r>
      <w:r w:rsidRPr="00E01D1A">
        <w:rPr>
          <w:rFonts w:ascii="Verdana" w:eastAsia="Arial" w:hAnsi="Verdana"/>
          <w:sz w:val="20"/>
        </w:rPr>
        <w:t>, galiojantys Sutarties sudarymo ir vykdymo metu.</w:t>
      </w:r>
    </w:p>
    <w:p w14:paraId="1E8FFC44"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w:t>
      </w:r>
      <w:r w:rsidRPr="00E01D1A">
        <w:rPr>
          <w:rFonts w:ascii="Verdana" w:eastAsia="Arial" w:hAnsi="Verdana"/>
          <w:sz w:val="20"/>
        </w:rPr>
        <w:tab/>
        <w:t>Kitos Sutartyje vartojamos sąvokos ir terminai turi bendrinę reikšmę arba artimiausią Sutarties pobūdžiui specialiąją reikšmę, jei Sutartyje nėra nustatyta ir paaiškinta kitokia jų reikšmė.</w:t>
      </w:r>
    </w:p>
    <w:p w14:paraId="14CD8A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2C409940" w14:textId="77777777" w:rsidR="002D5D84" w:rsidRPr="00E01D1A" w:rsidRDefault="002D5D84" w:rsidP="002D5D84">
      <w:pPr>
        <w:keepNext/>
        <w:keepLines/>
        <w:tabs>
          <w:tab w:val="left" w:pos="567"/>
        </w:tabs>
        <w:spacing w:line="276" w:lineRule="auto"/>
        <w:jc w:val="center"/>
        <w:rPr>
          <w:rFonts w:ascii="Verdana" w:eastAsia="Cambria" w:hAnsi="Verdana"/>
          <w:b/>
          <w:bCs/>
          <w:sz w:val="20"/>
          <w14:numSpacing w14:val="tabular"/>
        </w:rPr>
      </w:pPr>
      <w:r w:rsidRPr="00E01D1A">
        <w:rPr>
          <w:rFonts w:ascii="Verdana" w:eastAsia="Cambria" w:hAnsi="Verdana"/>
          <w:b/>
          <w:bCs/>
          <w:sz w:val="20"/>
          <w14:numSpacing w14:val="tabular"/>
        </w:rPr>
        <w:t>1.2.</w:t>
      </w:r>
      <w:r w:rsidRPr="00E01D1A">
        <w:rPr>
          <w:rFonts w:ascii="Verdana" w:eastAsia="Cambria" w:hAnsi="Verdana"/>
          <w:b/>
          <w:bCs/>
          <w:sz w:val="20"/>
          <w14:numSpacing w14:val="tabular"/>
        </w:rPr>
        <w:tab/>
        <w:t>Sutarties aiškinimas</w:t>
      </w:r>
    </w:p>
    <w:p w14:paraId="4543F2D5" w14:textId="77777777" w:rsidR="002D5D84" w:rsidRPr="00E01D1A" w:rsidRDefault="002D5D84" w:rsidP="002D5D84">
      <w:pPr>
        <w:keepNext/>
        <w:keepLines/>
        <w:tabs>
          <w:tab w:val="left" w:pos="567"/>
        </w:tabs>
        <w:spacing w:line="276" w:lineRule="auto"/>
        <w:ind w:left="792"/>
        <w:jc w:val="both"/>
        <w:rPr>
          <w:rFonts w:ascii="Verdana" w:eastAsia="Cambria" w:hAnsi="Verdana"/>
          <w:b/>
          <w:bCs/>
          <w:sz w:val="20"/>
          <w14:numSpacing w14:val="tabular"/>
        </w:rPr>
      </w:pPr>
    </w:p>
    <w:p w14:paraId="5AC7B34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w:t>
      </w:r>
      <w:r w:rsidRPr="00E01D1A">
        <w:rPr>
          <w:rFonts w:ascii="Verdana" w:eastAsia="Arial" w:hAnsi="Verdana"/>
          <w:sz w:val="20"/>
        </w:rPr>
        <w:tab/>
        <w:t>Sutartis yra sudaryta ir turi būti aiškinama pagal Lietuvos Respublikos teisės aktus.</w:t>
      </w:r>
    </w:p>
    <w:p w14:paraId="3A35020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w:t>
      </w:r>
      <w:r w:rsidRPr="00E01D1A">
        <w:rPr>
          <w:rFonts w:ascii="Verdana" w:eastAsia="Arial" w:hAnsi="Verdana"/>
          <w:sz w:val="20"/>
        </w:rPr>
        <w:tab/>
        <w:t>Jei Bendrosios sąlygos ir (ar) Specialiosios sąlygos prieštarauja VPĮ ir kitų teisės aktų reikalavimams, taikomos VPĮ ir kitų teisės aktų nuostatos.</w:t>
      </w:r>
    </w:p>
    <w:p w14:paraId="1E9BCDF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w:t>
      </w:r>
      <w:r w:rsidRPr="00E01D1A">
        <w:rPr>
          <w:rFonts w:ascii="Verdana" w:eastAsia="Arial" w:hAnsi="Verdana"/>
          <w:sz w:val="20"/>
        </w:rPr>
        <w:tab/>
        <w:t>Diena Sutartyje reiškia kalendorinę dieną.</w:t>
      </w:r>
    </w:p>
    <w:p w14:paraId="5A3852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1.2.4.</w:t>
      </w:r>
      <w:r w:rsidRPr="00E01D1A">
        <w:rPr>
          <w:rFonts w:ascii="Verdana" w:eastAsia="Arial" w:hAnsi="Verdana"/>
          <w:sz w:val="20"/>
        </w:rPr>
        <w:tab/>
        <w:t>Darbo diena Sutartyje reiškia bet kurią dieną, išskyrus šeštadienį, sekmadienį ir švenčių dienas Lietuvoje, nurodytas Lietuvos Respublikos darbo kodekse.</w:t>
      </w:r>
    </w:p>
    <w:p w14:paraId="3DC7515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1.2.5.</w:t>
      </w:r>
      <w:r w:rsidRPr="00E01D1A">
        <w:rPr>
          <w:rFonts w:ascii="Verdana" w:eastAsia="Arial" w:hAnsi="Verdana"/>
          <w:sz w:val="20"/>
        </w:rPr>
        <w:tab/>
        <w:t>Terminai pagal Sutartį yra skaičiuojami metais, mėnesiais, savaitėmis, darbo dienomis, kalendorinėmis dienomis, valandomis ir minutėmis.</w:t>
      </w:r>
    </w:p>
    <w:p w14:paraId="228868C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1.2.6.</w:t>
      </w:r>
      <w:r w:rsidRPr="00E01D1A">
        <w:rPr>
          <w:rFonts w:ascii="Verdana" w:eastAsia="Arial" w:hAnsi="Verdana"/>
          <w:sz w:val="20"/>
        </w:rPr>
        <w:tab/>
        <w:t>Kvalifikacija, rėmimasis kitų ūkio subjektų pajėgumais, Paslaugų apimtis, peržiūra suprantami taip, kaip nustatyta VPĮ bei jį įgyvendinančiuose teisės aktuose.</w:t>
      </w:r>
    </w:p>
    <w:p w14:paraId="66292D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1.2.7.</w:t>
      </w:r>
      <w:r w:rsidRPr="00E01D1A">
        <w:rPr>
          <w:rFonts w:ascii="Verdana" w:eastAsia="Arial" w:hAnsi="Verdana"/>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4B24E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1.2.8.</w:t>
      </w:r>
      <w:r w:rsidRPr="00E01D1A">
        <w:rPr>
          <w:rFonts w:ascii="Verdana" w:eastAsia="Arial" w:hAnsi="Verdana"/>
          <w:sz w:val="20"/>
        </w:rPr>
        <w:tab/>
        <w:t>Informuoti, pranešti, įspėti arba atsakyti reiškia pateikti informaciją, pranešimą, įspėjimą arba atsakymą Bendrosiose ir (ar) Specialiosiose sąlygose nustatyta tvarka.</w:t>
      </w:r>
    </w:p>
    <w:p w14:paraId="5787AFB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1.2.9.</w:t>
      </w:r>
      <w:r w:rsidRPr="00E01D1A">
        <w:rPr>
          <w:rFonts w:ascii="Verdana" w:eastAsia="Arial" w:hAnsi="Verdana"/>
          <w:sz w:val="20"/>
        </w:rPr>
        <w:tab/>
        <w:t>Patvirtinti reiškia pateikti patvirtinimą raštu arba pasirašyti dokumentą be išlygų ar su išlygomis, išskyrus atvejus, kai asmuo, pasirašydamas dokumentą, nurodo, jog atsisako jį patvirtinti.</w:t>
      </w:r>
    </w:p>
    <w:p w14:paraId="0B6D44B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1.2.10.</w:t>
      </w:r>
      <w:r w:rsidRPr="00E01D1A">
        <w:rPr>
          <w:rFonts w:ascii="Verdana" w:eastAsia="Arial" w:hAnsi="Verdana"/>
          <w:sz w:val="20"/>
        </w:rPr>
        <w:tab/>
      </w:r>
      <w:r w:rsidRPr="00E01D1A">
        <w:rPr>
          <w:rFonts w:ascii="Verdana" w:eastAsia="Arial" w:hAnsi="Verdana"/>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9F117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1.2.11.</w:t>
      </w:r>
      <w:r w:rsidRPr="00E01D1A">
        <w:rPr>
          <w:rFonts w:ascii="Verdana" w:eastAsia="Arial" w:hAnsi="Verdana"/>
          <w:sz w:val="20"/>
        </w:rPr>
        <w:tab/>
      </w:r>
      <w:r w:rsidRPr="00E01D1A">
        <w:rPr>
          <w:rFonts w:ascii="Verdana" w:eastAsia="Arial" w:hAnsi="Verdana"/>
          <w:sz w:val="20"/>
          <w:shd w:val="clear" w:color="auto" w:fill="FFFFFF"/>
        </w:rPr>
        <w:t>Jeigu Sutartyje nurodyta reikšmė skaičiais ir žodžiais skiriasi, vadovaujamasi žodžiais nurodyta reikšme.</w:t>
      </w:r>
    </w:p>
    <w:p w14:paraId="3111759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1.2.12.</w:t>
      </w:r>
      <w:r w:rsidRPr="00E01D1A">
        <w:rPr>
          <w:rFonts w:ascii="Verdana" w:eastAsia="Arial" w:hAnsi="Verdana"/>
          <w:sz w:val="20"/>
        </w:rPr>
        <w:tab/>
      </w:r>
      <w:r w:rsidRPr="00E01D1A">
        <w:rPr>
          <w:rFonts w:ascii="Verdana" w:eastAsia="Arial" w:hAnsi="Verdana"/>
          <w:sz w:val="20"/>
          <w:shd w:val="clear" w:color="auto" w:fill="FFFFFF"/>
        </w:rPr>
        <w:t>Jei pateikiamos nuorodos į teisės aktus, turi būti taikomos aktualios teisės aktų redakcijos, jeigu nenurodyta kitaip.</w:t>
      </w:r>
    </w:p>
    <w:p w14:paraId="05D87CE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5D3D082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1.3.</w:t>
      </w:r>
      <w:r w:rsidRPr="00E01D1A">
        <w:rPr>
          <w:rFonts w:ascii="Verdana" w:eastAsia="Arial" w:hAnsi="Verdana"/>
          <w:b/>
          <w:sz w:val="20"/>
        </w:rPr>
        <w:tab/>
        <w:t>Dokumentų viršenybė</w:t>
      </w:r>
    </w:p>
    <w:p w14:paraId="096EB6A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Verdana" w:eastAsia="Arial" w:hAnsi="Verdana"/>
          <w:b/>
          <w:sz w:val="20"/>
        </w:rPr>
      </w:pPr>
    </w:p>
    <w:p w14:paraId="77611EF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1.3.1.</w:t>
      </w:r>
      <w:r w:rsidRPr="00E01D1A">
        <w:rPr>
          <w:rFonts w:ascii="Verdana" w:eastAsia="Cambria" w:hAnsi="Verdana"/>
          <w:sz w:val="20"/>
        </w:rPr>
        <w:tab/>
        <w:t xml:space="preserve">Sutartį sudarantys dokumentai turi būti suprantami kaip papildantys vienas kitą. Bet kokio Sutarties dokumentų sąlygų neatitikimo ar neaiškumo atveju, toks neatitikimas ar neaiškumas </w:t>
      </w:r>
      <w:r w:rsidRPr="00E01D1A">
        <w:rPr>
          <w:rFonts w:ascii="Verdana" w:eastAsia="Cambria" w:hAnsi="Verdana"/>
          <w:sz w:val="20"/>
        </w:rPr>
        <w:lastRenderedPageBreak/>
        <w:t>pašalinamas dokumentus aiškinant tokia eilės tvarka:</w:t>
      </w:r>
    </w:p>
    <w:p w14:paraId="63EEF4AD"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sz w:val="20"/>
        </w:rPr>
        <w:t xml:space="preserve">1.3.1.1. </w:t>
      </w:r>
      <w:r w:rsidRPr="00E01D1A">
        <w:rPr>
          <w:rFonts w:ascii="Verdana" w:eastAsia="Trebuchet MS" w:hAnsi="Verdana"/>
          <w:bCs/>
          <w:sz w:val="20"/>
        </w:rPr>
        <w:t>Techninė specifikacija;</w:t>
      </w:r>
    </w:p>
    <w:p w14:paraId="612D7B2B"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1.3.1.2. Specialiosios sąlygos;</w:t>
      </w:r>
    </w:p>
    <w:p w14:paraId="28DB1729"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1.3.1.3. Bendrosios sąlygos;</w:t>
      </w:r>
    </w:p>
    <w:p w14:paraId="7814410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1.3.1.4. Pirkimo dokumentai (išskyrus techninę specifikaciją);</w:t>
      </w:r>
    </w:p>
    <w:p w14:paraId="3C0EBDA6"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1.3.1.5. Pasiūlymas;</w:t>
      </w:r>
    </w:p>
    <w:p w14:paraId="1C8E4D9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1.3.1.6. Kiti Specialiosiose sąlygose išvardinti priedai.</w:t>
      </w:r>
    </w:p>
    <w:p w14:paraId="1A42795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1.3.2.</w:t>
      </w:r>
      <w:r w:rsidRPr="00E01D1A">
        <w:rPr>
          <w:rFonts w:ascii="Verdana" w:eastAsia="Cambria" w:hAnsi="Verdana"/>
          <w:sz w:val="20"/>
        </w:rPr>
        <w:tab/>
        <w:t xml:space="preserve"> Tuo atveju, kai Šalių Susitarimu yra keičiamos Sutarties sąlygos, naujai sutartos Sutarties sąlygos turi viršenybę prieš pakeistąsias.</w:t>
      </w:r>
    </w:p>
    <w:p w14:paraId="0336956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1.3.3.</w:t>
      </w:r>
      <w:r w:rsidRPr="00E01D1A">
        <w:rPr>
          <w:rFonts w:ascii="Verdana" w:hAnsi="Verdana"/>
          <w:sz w:val="20"/>
        </w:rPr>
        <w:tab/>
      </w:r>
      <w:r w:rsidRPr="00E01D1A">
        <w:rPr>
          <w:rFonts w:ascii="Verdana" w:eastAsia="Cambria" w:hAnsi="Verdana"/>
          <w:sz w:val="20"/>
        </w:rPr>
        <w:t>Jeigu Šalys sudaro Susitarimą dėl Sutarties sąlygų arba priedo papildymo nauja sąlyga, neatitikimo ar neaiškumo atveju tokia sąlyga turi viršenybę atitinkamai kitų Sutarties sąlygų arba kitų to priedo sąlygų atžvilgiu.</w:t>
      </w:r>
    </w:p>
    <w:p w14:paraId="600ED8E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01D1A">
        <w:rPr>
          <w:rFonts w:ascii="Verdana" w:eastAsia="Arial" w:hAnsi="Verdana"/>
          <w:sz w:val="20"/>
          <w:vertAlign w:val="superscript"/>
        </w:rPr>
        <w:t>1</w:t>
      </w:r>
      <w:r w:rsidRPr="00E01D1A">
        <w:rPr>
          <w:rFonts w:ascii="Verdana" w:eastAsia="Arial" w:hAnsi="Verdana"/>
          <w:sz w:val="20"/>
        </w:rPr>
        <w:t>).</w:t>
      </w:r>
    </w:p>
    <w:p w14:paraId="34A4D8A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3317BC35"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2.</w:t>
      </w:r>
      <w:r w:rsidRPr="00E01D1A">
        <w:rPr>
          <w:rFonts w:ascii="Verdana" w:eastAsia="Arial" w:hAnsi="Verdana"/>
          <w:b/>
          <w:caps/>
          <w:sz w:val="20"/>
        </w:rPr>
        <w:tab/>
        <w:t>Sutarties dalykas</w:t>
      </w:r>
    </w:p>
    <w:p w14:paraId="309C12AC"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Verdana" w:eastAsia="Arial" w:hAnsi="Verdana"/>
          <w:b/>
          <w:caps/>
          <w:sz w:val="20"/>
        </w:rPr>
      </w:pPr>
    </w:p>
    <w:p w14:paraId="6E852D05"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2.1.</w:t>
      </w:r>
      <w:r w:rsidRPr="00E01D1A">
        <w:rPr>
          <w:rFonts w:ascii="Verdana" w:eastAsia="Cambria" w:hAnsi="Verdana"/>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E01D1A">
        <w:rPr>
          <w:rFonts w:ascii="Verdana" w:eastAsia="Arial" w:hAnsi="Verdana"/>
          <w:sz w:val="20"/>
        </w:rPr>
        <w:t>Paslaugas</w:t>
      </w:r>
      <w:r w:rsidRPr="00E01D1A">
        <w:rPr>
          <w:rFonts w:ascii="Verdana" w:eastAsia="Cambria" w:hAnsi="Verdana"/>
          <w:sz w:val="20"/>
        </w:rPr>
        <w:t xml:space="preserve"> bei sumokėti Tiekėjui Sutartyje nurodytą kainą Sutartyje nustatytomis sąlygomis ir tvarka.</w:t>
      </w:r>
    </w:p>
    <w:p w14:paraId="061CFF2C"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2.2.</w:t>
      </w:r>
      <w:r w:rsidRPr="00E01D1A">
        <w:rPr>
          <w:rFonts w:ascii="Verdana" w:eastAsia="Arial" w:hAnsi="Verdana"/>
          <w:sz w:val="20"/>
        </w:rPr>
        <w:tab/>
        <w:t xml:space="preserve">Šalys, vykdydamos Sutartį, įsipareigoja laikytis visų Sutarties vykdymui taikytinų </w:t>
      </w:r>
      <w:r w:rsidRPr="00E01D1A">
        <w:rPr>
          <w:rFonts w:ascii="Verdana" w:hAnsi="Verdana"/>
          <w:sz w:val="20"/>
        </w:rPr>
        <w:t>įstatymų bei kitų teisės aktų</w:t>
      </w:r>
      <w:r w:rsidRPr="00E01D1A">
        <w:rPr>
          <w:rFonts w:ascii="Verdana" w:eastAsia="Arial" w:hAnsi="Verdana"/>
          <w:sz w:val="20"/>
        </w:rPr>
        <w:t xml:space="preserve"> reikalavimų. Šalis turi teisę reikalauti, kad kita Šalis įvykdytų visus</w:t>
      </w:r>
      <w:r w:rsidRPr="00E01D1A">
        <w:rPr>
          <w:rFonts w:ascii="Verdana" w:hAnsi="Verdana"/>
          <w:sz w:val="20"/>
        </w:rPr>
        <w:t xml:space="preserve"> įstatymų bei kitų teisės aktų</w:t>
      </w:r>
      <w:r w:rsidRPr="00E01D1A">
        <w:rPr>
          <w:rFonts w:ascii="Verdana" w:eastAsia="Arial" w:hAnsi="Verdana"/>
          <w:sz w:val="20"/>
        </w:rPr>
        <w:t xml:space="preserve"> reikalavimus, taikomus Sutarties vykdymui. Nė viena iš Sutarties sąlygų nereiškia ir negali būti aiškinama kaip Pirkėjo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Pirkėjo kitų teisių ir garantijų, susijusių su netinkamu Paslaugų teikimu ar jų kokybe, arba kaip Tiekėjo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Tiekėjo kitų teisių ir garantijų dėl atlyginimo už suteiktas Paslaugas gavimo.</w:t>
      </w:r>
    </w:p>
    <w:p w14:paraId="2175F342"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2.3.</w:t>
      </w:r>
      <w:r w:rsidRPr="00E01D1A">
        <w:rPr>
          <w:rFonts w:ascii="Verdana" w:eastAsia="Arial" w:hAnsi="Verdana"/>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501EE43"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p>
    <w:p w14:paraId="761E5E8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3.</w:t>
      </w:r>
      <w:r w:rsidRPr="00E01D1A">
        <w:rPr>
          <w:rFonts w:ascii="Verdana" w:eastAsia="Arial" w:hAnsi="Verdana"/>
          <w:b/>
          <w:caps/>
          <w:sz w:val="20"/>
        </w:rPr>
        <w:tab/>
        <w:t>TIEKĖJAS ir kiti Sutarties vykdymui pasitelkiami asmenys</w:t>
      </w:r>
    </w:p>
    <w:p w14:paraId="061D20E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6834EA7"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3.1.</w:t>
      </w:r>
      <w:r w:rsidRPr="00E01D1A">
        <w:rPr>
          <w:rFonts w:ascii="Verdana" w:eastAsia="Arial" w:hAnsi="Verdana"/>
          <w:b/>
          <w:sz w:val="20"/>
        </w:rPr>
        <w:tab/>
        <w:t>Kvalifikacija ir kiti Tiekėjo pasiūlymu prisiimti įsipareigojimai</w:t>
      </w:r>
    </w:p>
    <w:p w14:paraId="166D1A43"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72953B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3.1.1.</w:t>
      </w:r>
      <w:r w:rsidRPr="00E01D1A">
        <w:rPr>
          <w:rFonts w:ascii="Verdana" w:eastAsia="Cambria" w:hAnsi="Verdana"/>
          <w:sz w:val="20"/>
        </w:rPr>
        <w:tab/>
        <w:t>Tiekėjas atsako už tai, kad visą Sutarties vykdymo laikotarpį Tiekėjas būtų kompetentingas, patikimas ir pajėgus (įskaitant ūkio subjektų, kurių pajėgumais remiasi Tiekėjas, pajėgumus) įvykdyti Sutarties reikalavimus:</w:t>
      </w:r>
    </w:p>
    <w:p w14:paraId="621E622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3.1.1.1.</w:t>
      </w:r>
      <w:r w:rsidRPr="00E01D1A">
        <w:rPr>
          <w:rFonts w:ascii="Verdana" w:eastAsia="Arial" w:hAnsi="Verdana"/>
          <w:sz w:val="20"/>
        </w:rPr>
        <w:tab/>
        <w:t>turėtų teisę verstis ta veikla, kuri yra reikalinga Sutarčiai įvykdyti.</w:t>
      </w:r>
      <w:r w:rsidRPr="00E01D1A">
        <w:rPr>
          <w:rFonts w:ascii="Verdana" w:hAnsi="Verdana"/>
          <w:sz w:val="20"/>
        </w:rPr>
        <w:t xml:space="preserve"> </w:t>
      </w:r>
      <w:r w:rsidRPr="00E01D1A">
        <w:rPr>
          <w:rFonts w:ascii="Verdana" w:eastAsia="Arial" w:hAnsi="Verdana"/>
          <w:sz w:val="20"/>
        </w:rPr>
        <w:t>Pirkėjui pareikalavus, Tiekėjas turi pateikti dokumentus, įrodančius, kad Sutartį vykdo tik tokią teisę turintys asmenys;</w:t>
      </w:r>
    </w:p>
    <w:p w14:paraId="42A8BF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3.1.1.2.</w:t>
      </w:r>
      <w:r w:rsidRPr="00E01D1A">
        <w:rPr>
          <w:rFonts w:ascii="Verdana" w:hAnsi="Verdana"/>
          <w:sz w:val="20"/>
        </w:rPr>
        <w:tab/>
      </w:r>
      <w:r w:rsidRPr="00E01D1A">
        <w:rPr>
          <w:rFonts w:ascii="Verdana" w:eastAsia="Arial" w:hAnsi="Verdana"/>
          <w:sz w:val="20"/>
        </w:rPr>
        <w:t>atitiktų tiekėjų kvalifikacijai pirkimo dokumentuose nustatytus reikalavimus bei neturėtų pirkimo dokumentuose nustatytų pašalinimo pagrindų;</w:t>
      </w:r>
    </w:p>
    <w:p w14:paraId="5ECEF2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3.1.1.3.</w:t>
      </w:r>
      <w:r w:rsidRPr="00E01D1A">
        <w:rPr>
          <w:rFonts w:ascii="Verdana" w:hAnsi="Verdana"/>
          <w:sz w:val="20"/>
        </w:rPr>
        <w:tab/>
      </w:r>
      <w:r w:rsidRPr="00E01D1A">
        <w:rPr>
          <w:rFonts w:ascii="Verdana" w:eastAsia="Arial" w:hAnsi="Verdana"/>
          <w:sz w:val="20"/>
        </w:rPr>
        <w:t xml:space="preserve">laikytųsi Tiekėjo pasiūlyme nurodytų įsipareigojimų, įskaitant, bet neapsiribojant – atitiktų pirkimo dokumentuose nustatytus kokybinių, aplinkosaugos ir (arba) socialinių kriterijų (toliau – </w:t>
      </w:r>
      <w:r w:rsidRPr="00E01D1A">
        <w:rPr>
          <w:rFonts w:ascii="Verdana" w:eastAsia="Arial" w:hAnsi="Verdana"/>
          <w:b/>
          <w:bCs/>
          <w:sz w:val="20"/>
        </w:rPr>
        <w:lastRenderedPageBreak/>
        <w:t>kokybiniai kriterijai</w:t>
      </w:r>
      <w:r w:rsidRPr="00E01D1A">
        <w:rPr>
          <w:rFonts w:ascii="Verdana" w:eastAsia="Arial" w:hAnsi="Verdana"/>
          <w:sz w:val="20"/>
        </w:rPr>
        <w:t>) reikšmes ir parametrus. Šiame papunktyje nurodytų įsipareigojimų laikymosi tikrinimo tvarka nustatoma Specialiosiose sąlygose;</w:t>
      </w:r>
    </w:p>
    <w:p w14:paraId="44425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3.1.1.4.</w:t>
      </w:r>
      <w:r w:rsidRPr="00E01D1A">
        <w:rPr>
          <w:rFonts w:ascii="Verdana" w:eastAsia="Arial" w:hAnsi="Verdana"/>
          <w:sz w:val="20"/>
        </w:rPr>
        <w:tab/>
        <w:t>užtikrintų nustatytų kokybės vadybos sistemos ir (arba) aplinkos apsaugos vadybos sistemos standartų taikymą, jeigu to reikalaujama pirkimo dokumentuose, ir turėtų tą patvirtinančius dokumentus;</w:t>
      </w:r>
    </w:p>
    <w:p w14:paraId="40C200B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3.1.1.5. </w:t>
      </w:r>
      <w:r w:rsidRPr="00E01D1A">
        <w:rPr>
          <w:rFonts w:ascii="Verdana" w:eastAsia="Arial" w:hAnsi="Verdana"/>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E01D1A">
        <w:rPr>
          <w:rFonts w:ascii="Verdana" w:hAnsi="Verdana"/>
          <w:sz w:val="20"/>
        </w:rPr>
        <w:t>.</w:t>
      </w:r>
    </w:p>
    <w:p w14:paraId="6DA21C0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3.1.2.</w:t>
      </w:r>
      <w:r w:rsidRPr="00E01D1A">
        <w:rPr>
          <w:rFonts w:ascii="Verdana" w:eastAsia="Arial" w:hAnsi="Verdana"/>
          <w:sz w:val="20"/>
        </w:rPr>
        <w:tab/>
        <w:t xml:space="preserve">Tuo atveju, kai Tiekėjas yra jungtinės veiklos sutarties pagrindu veikianti tiekėjų grupė, jos nariai Pirkėjui už Sutarties vykdymą atsako solidariai. </w:t>
      </w:r>
      <w:r w:rsidRPr="00E01D1A">
        <w:rPr>
          <w:rFonts w:ascii="Verdana" w:eastAsia="Arial" w:hAnsi="Verdana"/>
          <w:sz w:val="20"/>
          <w:shd w:val="clear" w:color="auto" w:fill="FFFFFF"/>
        </w:rPr>
        <w:t xml:space="preserve">Jeigu Tiekėjas remiasi </w:t>
      </w:r>
      <w:r w:rsidRPr="00E01D1A">
        <w:rPr>
          <w:rFonts w:ascii="Verdana" w:eastAsia="Arial" w:hAnsi="Verdana"/>
          <w:sz w:val="20"/>
        </w:rPr>
        <w:t xml:space="preserve">ūkio </w:t>
      </w:r>
      <w:r w:rsidRPr="00E01D1A">
        <w:rPr>
          <w:rFonts w:ascii="Verdana" w:eastAsia="Arial" w:hAnsi="Verdana"/>
          <w:sz w:val="20"/>
          <w:shd w:val="clear" w:color="auto" w:fill="FFFFFF"/>
        </w:rPr>
        <w:t xml:space="preserve">subjektų pajėgumais, siekdamas atitikti finansinio ir ekonominio pajėgumo reikalavimus, Tiekėjas su tokiais </w:t>
      </w:r>
      <w:r w:rsidRPr="00E01D1A">
        <w:rPr>
          <w:rFonts w:ascii="Verdana" w:eastAsia="Arial" w:hAnsi="Verdana"/>
          <w:sz w:val="20"/>
        </w:rPr>
        <w:t xml:space="preserve">ūkio </w:t>
      </w:r>
      <w:r w:rsidRPr="00E01D1A">
        <w:rPr>
          <w:rFonts w:ascii="Verdana" w:eastAsia="Arial" w:hAnsi="Verdana"/>
          <w:sz w:val="20"/>
          <w:shd w:val="clear" w:color="auto" w:fill="FFFFFF"/>
        </w:rPr>
        <w:t>subjektais už Sutarties vykdymą atsako solidariai (jeigu to buvo reikalaujama pirkimo dokumentuose).</w:t>
      </w:r>
    </w:p>
    <w:p w14:paraId="7F1B526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3.1.3.</w:t>
      </w:r>
      <w:r w:rsidRPr="00E01D1A">
        <w:rPr>
          <w:rFonts w:ascii="Verdana" w:eastAsia="Arial" w:hAnsi="Verdana"/>
          <w:sz w:val="20"/>
        </w:rPr>
        <w:tab/>
        <w:t xml:space="preserve">Tiekėjas taip pat atsako už tai, kad Tiekėjas, Sutartį tiesiogiai vykdantys subtiekėjai ir specialistai atitiktų jiems </w:t>
      </w:r>
      <w:r w:rsidRPr="00E01D1A">
        <w:rPr>
          <w:rFonts w:ascii="Verdana" w:hAnsi="Verdana"/>
          <w:sz w:val="20"/>
        </w:rPr>
        <w:t>įstatymų bei kitų teisės aktų</w:t>
      </w:r>
      <w:r w:rsidRPr="00E01D1A">
        <w:rPr>
          <w:rFonts w:ascii="Verdana" w:eastAsia="Arial" w:hAnsi="Verdana"/>
          <w:sz w:val="20"/>
        </w:rPr>
        <w:t xml:space="preserve"> ir (arba) pirkimo dokumentuose nustatytus profesinės kvalifikacijos ir kitus reikalavimus bei turėtų teisę verstis ta veikla, kuriai jie pasitelkiami.</w:t>
      </w:r>
    </w:p>
    <w:p w14:paraId="5635031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4AC3B8A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3.2.</w:t>
      </w:r>
      <w:r w:rsidRPr="00E01D1A">
        <w:rPr>
          <w:rFonts w:ascii="Verdana" w:hAnsi="Verdana"/>
          <w:sz w:val="20"/>
        </w:rPr>
        <w:tab/>
      </w:r>
      <w:r w:rsidRPr="00E01D1A">
        <w:rPr>
          <w:rFonts w:ascii="Verdana" w:eastAsia="Arial" w:hAnsi="Verdana"/>
          <w:b/>
          <w:bCs/>
          <w:sz w:val="20"/>
        </w:rPr>
        <w:t>Subtiekėjų bei specialistų pasitelkimas ir keitimas</w:t>
      </w:r>
    </w:p>
    <w:p w14:paraId="518FED2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198AE9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3.2.1.</w:t>
      </w:r>
      <w:r w:rsidRPr="00E01D1A">
        <w:rPr>
          <w:rFonts w:ascii="Verdana" w:eastAsia="Arial" w:hAnsi="Verdana"/>
          <w:sz w:val="20"/>
        </w:rPr>
        <w:tab/>
      </w:r>
      <w:r w:rsidRPr="00E01D1A">
        <w:rPr>
          <w:rFonts w:ascii="Verdana" w:eastAsia="Arial" w:hAnsi="Verdana"/>
          <w:sz w:val="20"/>
          <w:shd w:val="clear" w:color="auto" w:fill="FFFFFF"/>
        </w:rPr>
        <w:t>Tiekėjas įsipareigoja užtikrinti, kad Sutartį vykdys pirkime pasiūlyti ir kvalifikaci</w:t>
      </w:r>
      <w:r w:rsidRPr="00E01D1A">
        <w:rPr>
          <w:rFonts w:ascii="Verdana" w:eastAsia="Arial" w:hAnsi="Verdana"/>
          <w:sz w:val="20"/>
        </w:rPr>
        <w:t>jos</w:t>
      </w:r>
      <w:r w:rsidRPr="00E01D1A">
        <w:rPr>
          <w:rFonts w:ascii="Verdana" w:eastAsia="Arial" w:hAnsi="Verdana"/>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01D1A">
        <w:rPr>
          <w:rFonts w:ascii="Verdana" w:eastAsia="Arial" w:hAnsi="Verdana"/>
          <w:sz w:val="20"/>
        </w:rPr>
        <w:t xml:space="preserve">ir specialistų </w:t>
      </w:r>
      <w:r w:rsidRPr="00E01D1A">
        <w:rPr>
          <w:rFonts w:ascii="Verdana" w:eastAsia="Arial" w:hAnsi="Verdana"/>
          <w:sz w:val="20"/>
          <w:shd w:val="clear" w:color="auto" w:fill="FFFFFF"/>
        </w:rPr>
        <w:t>veiksmus ar neveikimą.</w:t>
      </w:r>
    </w:p>
    <w:p w14:paraId="013F2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3.2.2.</w:t>
      </w:r>
      <w:r w:rsidRPr="00E01D1A">
        <w:rPr>
          <w:rFonts w:ascii="Verdana" w:eastAsia="Arial" w:hAnsi="Verdana"/>
          <w:sz w:val="20"/>
        </w:rPr>
        <w:tab/>
      </w:r>
      <w:r w:rsidRPr="00E01D1A">
        <w:rPr>
          <w:rFonts w:ascii="Verdana" w:eastAsia="Arial" w:hAnsi="Verdana"/>
          <w:sz w:val="20"/>
          <w:shd w:val="clear" w:color="auto" w:fill="FFFFFF"/>
        </w:rPr>
        <w:t>Sutarties vykdymui pasitelkiami subtiekėjai ir (ar) specialistai (jeigu tokie pasitelkiami) nurodomi Specialiosiose sąlygose.</w:t>
      </w:r>
    </w:p>
    <w:p w14:paraId="6FD7A4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3.2.3.</w:t>
      </w:r>
      <w:r w:rsidRPr="00E01D1A">
        <w:rPr>
          <w:rFonts w:ascii="Verdana" w:hAnsi="Verdana"/>
          <w:sz w:val="20"/>
        </w:rPr>
        <w:tab/>
      </w:r>
      <w:r w:rsidRPr="00E01D1A">
        <w:rPr>
          <w:rFonts w:ascii="Verdana" w:eastAsia="Arial" w:hAnsi="Verdana"/>
          <w:sz w:val="20"/>
        </w:rPr>
        <w:t>Tiekėjas gali keisti ir (ar) pasitelkti Sutartyje nurodytus subtiekėjus ir (ar) specialistus šiame Sutarties poskyryje nustatytais atvejais ir tvarka.</w:t>
      </w:r>
    </w:p>
    <w:p w14:paraId="3ED5AB3C"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3.2.4. Naujas subtiekėjas ar specialistas gali pradėti vykdyti jiems Tiekėjo pavestus įsipareigojimus pagal Sutartį ne anksčiau, nei bus pasirašytas Susitarimas.</w:t>
      </w:r>
    </w:p>
    <w:p w14:paraId="26170420"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E01D1A">
        <w:rPr>
          <w:rFonts w:ascii="Verdana" w:eastAsia="Cambria" w:hAnsi="Verdana"/>
          <w:sz w:val="20"/>
        </w:rPr>
        <w:t>,</w:t>
      </w:r>
      <w:r w:rsidRPr="00E01D1A">
        <w:rPr>
          <w:rFonts w:ascii="Verdana" w:eastAsia="Cambria" w:hAnsi="Verdana"/>
          <w:sz w:val="20"/>
          <w:shd w:val="clear" w:color="auto" w:fill="FFFFFF"/>
        </w:rPr>
        <w:t xml:space="preserve"> kokybės vadybos sistemos ir (arba) aplinkos apsaugos vadybos sistemos standartų </w:t>
      </w:r>
      <w:r w:rsidRPr="00E01D1A">
        <w:rPr>
          <w:rFonts w:ascii="Verdana" w:eastAsia="Cambria" w:hAnsi="Verdana"/>
          <w:sz w:val="20"/>
        </w:rPr>
        <w:t xml:space="preserve">reikalavimų, reikalavimų dėl pašalinimo pagrindų nebuvimo, atitikties nacionalinio saugumo interesams bei reikalavimams </w:t>
      </w:r>
      <w:r w:rsidRPr="00E01D1A">
        <w:rPr>
          <w:rFonts w:ascii="Verdana" w:eastAsia="Arial" w:hAnsi="Verdana"/>
          <w:sz w:val="20"/>
          <w:shd w:val="clear" w:color="auto" w:fill="FFFFFF"/>
        </w:rPr>
        <w:t xml:space="preserve">nebūti registruotu (nuolat gyvenančiu ar turinčiu pilietybę) nepatikimomis laikomose valstybėse ar teritorijose </w:t>
      </w:r>
      <w:r w:rsidRPr="00E01D1A">
        <w:rPr>
          <w:rFonts w:ascii="Verdana" w:eastAsia="Cambria" w:hAnsi="Verdana"/>
          <w:sz w:val="20"/>
        </w:rPr>
        <w:t>(jei taikoma) ir Tiekėjo pasiūlyme nurodytų sąlygų pirkimo dokumentuose nustatytiems kokybiniams kriterijams pagrįsti (jei taikoma)</w:t>
      </w:r>
      <w:r w:rsidRPr="00E01D1A">
        <w:rPr>
          <w:rFonts w:ascii="Verdana" w:eastAsia="Cambria" w:hAnsi="Verdana"/>
          <w:sz w:val="20"/>
          <w:shd w:val="clear" w:color="auto" w:fill="FFFFFF"/>
        </w:rPr>
        <w:t>, Tiekėjui taikoma Specialiosiose sąlygose nustatyto dydžio bauda.</w:t>
      </w:r>
    </w:p>
    <w:p w14:paraId="5C06059B"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3.2.6. Tiekėjas turi teisę Sutarties vykdymui pasitelkti naujus, Specialiosiose sąlygose nenurodytus subtiekėjus, kurių pajėgumais Tiekėjas </w:t>
      </w:r>
      <w:r w:rsidRPr="00E01D1A">
        <w:rPr>
          <w:rFonts w:ascii="Verdana" w:eastAsia="Cambria" w:hAnsi="Verdana"/>
          <w:sz w:val="20"/>
          <w:shd w:val="clear" w:color="auto" w:fill="FFFFFF"/>
        </w:rPr>
        <w:t>nesirėmė pirkimo dokumentuose numatytiems kvalifikacijos reikalavimams pagrįsti.</w:t>
      </w:r>
    </w:p>
    <w:p w14:paraId="6E11FE2C"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3.2.7. Sudarius Sutartį, tačiau ne vėliau negu Sutartis pradedama vykdyti, Tiekėjas įsipareigoja Pirkėjui pranešti tuo metu žinomų subtiekėjų, kurių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pavadinimus, </w:t>
      </w:r>
      <w:r w:rsidRPr="00E01D1A">
        <w:rPr>
          <w:rFonts w:ascii="Verdana" w:eastAsia="Arial" w:hAnsi="Verdana"/>
          <w:sz w:val="20"/>
        </w:rPr>
        <w:t xml:space="preserve">juridinio asmens kodą, </w:t>
      </w:r>
      <w:r w:rsidRPr="00E01D1A">
        <w:rPr>
          <w:rFonts w:ascii="Verdana" w:eastAsia="Arial" w:hAnsi="Verdana"/>
          <w:sz w:val="20"/>
          <w:shd w:val="clear" w:color="auto" w:fill="FFFFFF"/>
        </w:rPr>
        <w:t>kontaktinius duomenis</w:t>
      </w:r>
      <w:r w:rsidRPr="00E01D1A">
        <w:rPr>
          <w:rFonts w:ascii="Verdana" w:eastAsia="Arial" w:hAnsi="Verdana"/>
          <w:sz w:val="20"/>
        </w:rPr>
        <w:t>,</w:t>
      </w:r>
      <w:r w:rsidRPr="00E01D1A">
        <w:rPr>
          <w:rFonts w:ascii="Verdana" w:eastAsia="Arial" w:hAnsi="Verdana"/>
          <w:sz w:val="20"/>
          <w:shd w:val="clear" w:color="auto" w:fill="FFFFFF"/>
        </w:rPr>
        <w:t xml:space="preserve"> jų atstovus.</w:t>
      </w:r>
    </w:p>
    <w:p w14:paraId="4350C948" w14:textId="77777777" w:rsidR="002D5D84" w:rsidRPr="00E01D1A" w:rsidRDefault="002D5D84" w:rsidP="002D5D84">
      <w:pPr>
        <w:widowControl w:val="0"/>
        <w:tabs>
          <w:tab w:val="left" w:pos="993"/>
        </w:tabs>
        <w:spacing w:line="276" w:lineRule="auto"/>
        <w:jc w:val="both"/>
        <w:rPr>
          <w:rFonts w:ascii="Verdana" w:eastAsia="Cambria" w:hAnsi="Verdana"/>
          <w:sz w:val="20"/>
          <w:shd w:val="clear" w:color="auto" w:fill="FFFFFF"/>
        </w:rPr>
      </w:pPr>
      <w:r w:rsidRPr="00E01D1A">
        <w:rPr>
          <w:rFonts w:ascii="Verdana" w:eastAsia="Arial" w:hAnsi="Verdana"/>
          <w:sz w:val="20"/>
          <w:shd w:val="clear" w:color="auto" w:fill="FFFFFF"/>
        </w:rPr>
        <w:t>3.2.8. Tiekėjas, bet kuriuo Sutarties vykdymo metu,</w:t>
      </w:r>
      <w:r w:rsidRPr="00E01D1A">
        <w:rPr>
          <w:rFonts w:ascii="Verdana" w:eastAsia="Cambria" w:hAnsi="Verdana"/>
          <w:sz w:val="20"/>
        </w:rPr>
        <w:t xml:space="preserve"> subtiekėjus, kurių pajėgumais Tiekėjas nesirėmė pirkimo dokumentuose numatytiems kvalifikacijos reikalavimams pagrįsti, gali keisti savo nuožiūra.</w:t>
      </w:r>
    </w:p>
    <w:p w14:paraId="0D46AD32" w14:textId="77777777" w:rsidR="002D5D84" w:rsidRPr="00E01D1A" w:rsidRDefault="002D5D84" w:rsidP="002D5D84">
      <w:pPr>
        <w:widowControl w:val="0"/>
        <w:pBdr>
          <w:top w:val="nil"/>
          <w:left w:val="nil"/>
          <w:bottom w:val="nil"/>
          <w:right w:val="nil"/>
          <w:between w:val="nil"/>
        </w:pBdr>
        <w:tabs>
          <w:tab w:val="left" w:pos="993"/>
        </w:tabs>
        <w:spacing w:line="276" w:lineRule="auto"/>
        <w:jc w:val="both"/>
        <w:rPr>
          <w:rFonts w:ascii="Verdana" w:eastAsia="Cambria" w:hAnsi="Verdana"/>
          <w:sz w:val="20"/>
        </w:rPr>
      </w:pPr>
      <w:r w:rsidRPr="00E01D1A">
        <w:rPr>
          <w:rFonts w:ascii="Verdana" w:eastAsia="Arial" w:hAnsi="Verdana"/>
          <w:sz w:val="20"/>
          <w:shd w:val="clear" w:color="auto" w:fill="FFFFFF"/>
        </w:rPr>
        <w:lastRenderedPageBreak/>
        <w:t>3.2.9. Tiekėjas</w:t>
      </w:r>
      <w:r w:rsidRPr="00E01D1A">
        <w:rPr>
          <w:rFonts w:ascii="Verdana" w:eastAsia="Arial" w:hAnsi="Verdana"/>
          <w:sz w:val="20"/>
        </w:rPr>
        <w:t>,</w:t>
      </w:r>
      <w:r w:rsidRPr="00E01D1A">
        <w:rPr>
          <w:rFonts w:ascii="Verdana" w:eastAsia="Arial" w:hAnsi="Verdana"/>
          <w:sz w:val="20"/>
          <w:shd w:val="clear" w:color="auto" w:fill="FFFFFF"/>
        </w:rPr>
        <w:t xml:space="preserve"> </w:t>
      </w:r>
      <w:r w:rsidRPr="00E01D1A">
        <w:rPr>
          <w:rFonts w:ascii="Verdana" w:eastAsia="Arial" w:hAnsi="Verdana"/>
          <w:sz w:val="20"/>
        </w:rPr>
        <w:t>bet kuriuo Sutarties vykdymo metu,</w:t>
      </w:r>
      <w:r w:rsidRPr="00E01D1A">
        <w:rPr>
          <w:rFonts w:ascii="Verdana" w:eastAsia="Cambria" w:hAnsi="Verdana"/>
          <w:sz w:val="20"/>
        </w:rPr>
        <w:t xml:space="preserve"> </w:t>
      </w:r>
      <w:r w:rsidRPr="00E01D1A">
        <w:rPr>
          <w:rFonts w:ascii="Verdana" w:eastAsia="Cambria" w:hAnsi="Verdana"/>
          <w:sz w:val="20"/>
          <w:shd w:val="clear" w:color="auto" w:fill="FFFFFF"/>
        </w:rPr>
        <w:t>ne vėliau nei prieš 5 (penkias) darbo dienas</w:t>
      </w:r>
      <w:r w:rsidRPr="00E01D1A">
        <w:rPr>
          <w:rFonts w:ascii="Verdana" w:eastAsia="Arial" w:hAnsi="Verdana"/>
          <w:sz w:val="20"/>
          <w:shd w:val="clear" w:color="auto" w:fill="FFFFFF"/>
        </w:rPr>
        <w:t xml:space="preserve"> iki numatomo naujo subtiekėjo, kurio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pasitelkimo</w:t>
      </w:r>
      <w:r w:rsidRPr="00E01D1A">
        <w:rPr>
          <w:rFonts w:ascii="Verdana" w:eastAsia="Arial" w:hAnsi="Verdana"/>
          <w:sz w:val="20"/>
        </w:rPr>
        <w:t xml:space="preserve"> ir (arba) keitimo</w:t>
      </w:r>
      <w:r w:rsidRPr="00E01D1A">
        <w:rPr>
          <w:rFonts w:ascii="Verdana" w:eastAsia="Arial" w:hAnsi="Verdana"/>
          <w:sz w:val="20"/>
          <w:shd w:val="clear" w:color="auto" w:fill="FFFFFF"/>
        </w:rPr>
        <w:t xml:space="preserve"> apie tai privalo informuoti </w:t>
      </w:r>
      <w:r w:rsidRPr="00E01D1A">
        <w:rPr>
          <w:rFonts w:ascii="Verdana" w:hAnsi="Verdana"/>
          <w:sz w:val="20"/>
        </w:rPr>
        <w:t>Pirkėją</w:t>
      </w:r>
      <w:r w:rsidRPr="00E01D1A">
        <w:rPr>
          <w:rFonts w:ascii="Verdana" w:eastAsia="Arial" w:hAnsi="Verdana"/>
          <w:sz w:val="20"/>
          <w:shd w:val="clear" w:color="auto" w:fill="FFFFFF"/>
        </w:rPr>
        <w:t xml:space="preserve">. </w:t>
      </w:r>
      <w:r w:rsidRPr="00E01D1A">
        <w:rPr>
          <w:rFonts w:ascii="Verdana" w:hAnsi="Verdana"/>
          <w:sz w:val="20"/>
        </w:rPr>
        <w:t xml:space="preserve">Pirkėjas (jeigu buvo taikoma pirkimo dokumentuose) turi patikrinti, ar nėra </w:t>
      </w:r>
      <w:r w:rsidRPr="00E01D1A">
        <w:rPr>
          <w:rFonts w:ascii="Verdana" w:eastAsia="Cambria" w:hAnsi="Verdana"/>
          <w:sz w:val="20"/>
        </w:rPr>
        <w:t xml:space="preserve">subtiekėjo pašalinimo pagrindų ir subtiekėjo atitiktį nacionalinio saugumo interesams ir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Jeigu subtiekėjo padėtis neatitinka bent vieno iš nurodytų reikalavimų, Pirkėjas reikalauja pakeisti šį subtiekėją reikalavimus atitinkančiu subtiekėju.</w:t>
      </w:r>
      <w:r w:rsidRPr="00E01D1A">
        <w:rPr>
          <w:rFonts w:ascii="Verdana" w:hAnsi="Verdana"/>
          <w:sz w:val="20"/>
        </w:rPr>
        <w:t xml:space="preserve"> </w:t>
      </w:r>
      <w:r w:rsidRPr="00E01D1A">
        <w:rPr>
          <w:rFonts w:ascii="Verdana" w:eastAsia="Cambria" w:hAnsi="Verdana"/>
          <w:sz w:val="20"/>
        </w:rPr>
        <w:t>Pirkėjas</w:t>
      </w:r>
      <w:r w:rsidRPr="00E01D1A">
        <w:rPr>
          <w:rFonts w:ascii="Verdana" w:hAnsi="Verdana"/>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E01D1A">
        <w:rPr>
          <w:rFonts w:ascii="Verdana" w:eastAsia="Cambria" w:hAnsi="Verdana"/>
          <w:sz w:val="20"/>
        </w:rPr>
        <w:t>Pirkėjui sutikus, Šalys pasirašo Susitarimą, kuris laikomas neatsiejama Sutarties dalimi.</w:t>
      </w:r>
    </w:p>
    <w:p w14:paraId="6B6F0910" w14:textId="77777777" w:rsidR="002D5D84" w:rsidRPr="00E01D1A" w:rsidRDefault="002D5D84" w:rsidP="002D5D84">
      <w:pPr>
        <w:widowControl w:val="0"/>
        <w:pBdr>
          <w:top w:val="nil"/>
          <w:left w:val="nil"/>
          <w:bottom w:val="nil"/>
          <w:right w:val="nil"/>
          <w:between w:val="nil"/>
        </w:pBdr>
        <w:tabs>
          <w:tab w:val="left" w:pos="0"/>
          <w:tab w:val="left" w:pos="993"/>
        </w:tabs>
        <w:spacing w:line="276" w:lineRule="auto"/>
        <w:jc w:val="both"/>
        <w:rPr>
          <w:rFonts w:ascii="Verdana" w:eastAsia="Arial" w:hAnsi="Verdana"/>
          <w:sz w:val="20"/>
          <w:shd w:val="clear" w:color="auto" w:fill="FFFFFF"/>
        </w:rPr>
      </w:pPr>
      <w:r w:rsidRPr="00E01D1A">
        <w:rPr>
          <w:rFonts w:ascii="Verdana" w:eastAsia="Arial" w:hAnsi="Verdana"/>
          <w:sz w:val="20"/>
        </w:rPr>
        <w:t>3.2.10. Subtiekėjai</w:t>
      </w:r>
      <w:r w:rsidRPr="00E01D1A">
        <w:rPr>
          <w:rFonts w:ascii="Verdana" w:eastAsia="Arial" w:hAnsi="Verdana"/>
          <w:sz w:val="20"/>
          <w:shd w:val="clear" w:color="auto" w:fill="FFFFFF"/>
        </w:rPr>
        <w:t xml:space="preserve">, kurių pajėgumais Tiekėjas rėmėsi, kad atitiktų pirkimo dokumentuose nustatytus kvalifikacijos reikalavimus, gali būti </w:t>
      </w:r>
      <w:r w:rsidRPr="00E01D1A">
        <w:rPr>
          <w:rFonts w:ascii="Verdana" w:eastAsia="Arial" w:hAnsi="Verdana"/>
          <w:sz w:val="20"/>
        </w:rPr>
        <w:t xml:space="preserve">keičiami </w:t>
      </w:r>
      <w:r w:rsidRPr="00E01D1A">
        <w:rPr>
          <w:rFonts w:ascii="Verdana" w:eastAsia="Arial" w:hAnsi="Verdana"/>
          <w:sz w:val="20"/>
          <w:shd w:val="clear" w:color="auto" w:fill="FFFFFF"/>
        </w:rPr>
        <w:t>tik šiais atvejais:</w:t>
      </w:r>
    </w:p>
    <w:p w14:paraId="1DBBA9F8"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3.2.10.1. kai subtiekėjui </w:t>
      </w:r>
      <w:r w:rsidRPr="00E01D1A">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E01D1A">
        <w:rPr>
          <w:rFonts w:ascii="Verdana" w:eastAsia="Cambria" w:hAnsi="Verdana"/>
          <w:sz w:val="20"/>
          <w:shd w:val="clear" w:color="auto" w:fill="FFFFFF"/>
        </w:rPr>
        <w:t>;</w:t>
      </w:r>
    </w:p>
    <w:p w14:paraId="43744C03"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F94DC6A"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3.2.10.3. </w:t>
      </w:r>
      <w:r w:rsidRPr="00E01D1A">
        <w:rPr>
          <w:rFonts w:ascii="Verdana" w:eastAsia="Cambria" w:hAnsi="Verdana"/>
          <w:sz w:val="20"/>
        </w:rPr>
        <w:t>Tiekėjas ar subtiekėjas privalo pakeisti subtiekėją, jei paaiškėja, kad jis neatitinka jam pirkimo dokumentuose keliamų reikalavimų.</w:t>
      </w:r>
    </w:p>
    <w:p w14:paraId="6CD8B9BA" w14:textId="77777777" w:rsidR="002D5D84" w:rsidRPr="00E01D1A" w:rsidRDefault="002D5D84" w:rsidP="002D5D84">
      <w:pPr>
        <w:widowControl w:val="0"/>
        <w:pBdr>
          <w:top w:val="nil"/>
          <w:left w:val="nil"/>
          <w:bottom w:val="nil"/>
          <w:right w:val="nil"/>
          <w:between w:val="nil"/>
        </w:pBdr>
        <w:tabs>
          <w:tab w:val="left" w:pos="993"/>
        </w:tabs>
        <w:spacing w:line="276" w:lineRule="auto"/>
        <w:ind w:left="720" w:hanging="720"/>
        <w:jc w:val="both"/>
        <w:rPr>
          <w:rFonts w:ascii="Verdana" w:eastAsia="Cambria" w:hAnsi="Verdana"/>
          <w:sz w:val="20"/>
        </w:rPr>
      </w:pPr>
      <w:r w:rsidRPr="00E01D1A">
        <w:rPr>
          <w:rFonts w:ascii="Verdana" w:eastAsia="Cambria" w:hAnsi="Verdana"/>
          <w:sz w:val="20"/>
        </w:rPr>
        <w:t>3.2.11.</w:t>
      </w:r>
      <w:r w:rsidRPr="00E01D1A">
        <w:rPr>
          <w:rFonts w:ascii="Verdana" w:eastAsia="Cambria" w:hAnsi="Verdana"/>
          <w:sz w:val="20"/>
        </w:rPr>
        <w:tab/>
      </w:r>
      <w:r w:rsidRPr="00E01D1A">
        <w:rPr>
          <w:rFonts w:ascii="Verdana" w:eastAsia="Cambria" w:hAnsi="Verdana"/>
          <w:sz w:val="20"/>
          <w:shd w:val="clear" w:color="auto" w:fill="FFFFFF"/>
        </w:rPr>
        <w:t>Tiekėjo (ar subtiekėjų) specialista</w:t>
      </w:r>
      <w:r w:rsidRPr="00E01D1A">
        <w:rPr>
          <w:rFonts w:ascii="Verdana" w:eastAsia="Cambria" w:hAnsi="Verdana"/>
          <w:sz w:val="20"/>
        </w:rPr>
        <w:t>i,</w:t>
      </w:r>
      <w:r w:rsidRPr="00E01D1A">
        <w:rPr>
          <w:rFonts w:ascii="Verdana" w:eastAsia="Cambria" w:hAnsi="Verdana"/>
          <w:sz w:val="20"/>
          <w:shd w:val="clear" w:color="auto" w:fill="FFFFFF"/>
        </w:rPr>
        <w:t xml:space="preserve"> vykd</w:t>
      </w:r>
      <w:r w:rsidRPr="00E01D1A">
        <w:rPr>
          <w:rFonts w:ascii="Verdana" w:eastAsia="Cambria" w:hAnsi="Verdana"/>
          <w:sz w:val="20"/>
        </w:rPr>
        <w:t>antys</w:t>
      </w:r>
      <w:r w:rsidRPr="00E01D1A">
        <w:rPr>
          <w:rFonts w:ascii="Verdana" w:eastAsia="Cambria" w:hAnsi="Verdana"/>
          <w:sz w:val="20"/>
          <w:shd w:val="clear" w:color="auto" w:fill="FFFFFF"/>
        </w:rPr>
        <w:t xml:space="preserve"> Sutartį, gali būti keičiami šiais atvejais:</w:t>
      </w:r>
    </w:p>
    <w:p w14:paraId="515A1200"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771668A" w14:textId="77777777" w:rsidR="002D5D84" w:rsidRPr="00E01D1A" w:rsidRDefault="002D5D84" w:rsidP="002D5D84">
      <w:pPr>
        <w:widowControl w:val="0"/>
        <w:pBdr>
          <w:top w:val="nil"/>
          <w:left w:val="nil"/>
          <w:bottom w:val="nil"/>
          <w:right w:val="nil"/>
          <w:between w:val="nil"/>
        </w:pBdr>
        <w:tabs>
          <w:tab w:val="left" w:pos="1134"/>
          <w:tab w:val="left" w:pos="1418"/>
        </w:tabs>
        <w:spacing w:line="276" w:lineRule="auto"/>
        <w:jc w:val="both"/>
        <w:rPr>
          <w:rFonts w:ascii="Verdana" w:eastAsia="Cambria" w:hAnsi="Verdana"/>
          <w:sz w:val="20"/>
        </w:rPr>
      </w:pPr>
      <w:r w:rsidRPr="00E01D1A">
        <w:rPr>
          <w:rFonts w:ascii="Verdana" w:eastAsia="Cambria" w:hAnsi="Verdana"/>
          <w:sz w:val="20"/>
          <w:shd w:val="clear" w:color="auto" w:fill="FFFFFF"/>
        </w:rPr>
        <w:t>3.2.11.2. Pirkėjo iniciatyva, jei Pirkėjas turi pagrįstų įtarimų, kad Tiekėjo Sutarties vykdymui paskirtas specialistas nekompetentingas vykdyti nustatytas pareigas;</w:t>
      </w:r>
    </w:p>
    <w:p w14:paraId="24777C20" w14:textId="77777777" w:rsidR="002D5D84" w:rsidRPr="00E01D1A" w:rsidRDefault="002D5D84" w:rsidP="002D5D84">
      <w:pPr>
        <w:widowControl w:val="0"/>
        <w:pBdr>
          <w:top w:val="nil"/>
          <w:left w:val="nil"/>
          <w:bottom w:val="nil"/>
          <w:right w:val="nil"/>
          <w:between w:val="nil"/>
        </w:pBdr>
        <w:tabs>
          <w:tab w:val="left" w:pos="1134"/>
          <w:tab w:val="left" w:pos="1276"/>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3.2.11.3. </w:t>
      </w:r>
      <w:r w:rsidRPr="00E01D1A">
        <w:rPr>
          <w:rFonts w:ascii="Verdana" w:eastAsia="Cambria" w:hAnsi="Verdana"/>
          <w:sz w:val="20"/>
        </w:rPr>
        <w:t>Tiekėjas ar subtiekėjas privalo pakeisti specialistą, jei paaiškėja, kad jis neatitinka jam pirkimo dokumentuose keliamų reikalavimų.</w:t>
      </w:r>
    </w:p>
    <w:p w14:paraId="16E18FC0"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color w:val="000000"/>
          <w:sz w:val="20"/>
          <w:shd w:val="clear" w:color="auto" w:fill="FFFFFF"/>
        </w:rPr>
        <w:t>3.2.12. Naujas specialistas</w:t>
      </w:r>
      <w:r w:rsidRPr="00E01D1A">
        <w:rPr>
          <w:rFonts w:ascii="Verdana" w:eastAsia="Cambria" w:hAnsi="Verdana"/>
          <w:color w:val="000000"/>
          <w:sz w:val="20"/>
        </w:rPr>
        <w:t xml:space="preserve"> ir (ar) subtiekėjas, Tiekėjo prašymo pakeisti specialistą ir (ar) subtiekėją pateikimo metu</w:t>
      </w:r>
      <w:r w:rsidRPr="00E01D1A">
        <w:rPr>
          <w:rFonts w:ascii="Verdana" w:eastAsia="Cambria" w:hAnsi="Verdana"/>
          <w:color w:val="000000"/>
          <w:sz w:val="20"/>
          <w:shd w:val="clear" w:color="auto" w:fill="FFFFFF"/>
        </w:rPr>
        <w:t xml:space="preserve"> turi atitikti pirkimo dokumentuose </w:t>
      </w:r>
      <w:r w:rsidRPr="00E01D1A">
        <w:rPr>
          <w:rFonts w:ascii="Verdana" w:eastAsia="Cambria" w:hAnsi="Verdana"/>
          <w:color w:val="000000"/>
          <w:sz w:val="20"/>
        </w:rPr>
        <w:t>specialistui ir (ar) subtiekėjui keliamus reikalavimus.</w:t>
      </w:r>
    </w:p>
    <w:p w14:paraId="66546E19"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 Tiekėjas privalo ne vėliau nei prieš 5 (penkias) darbo dienas iki numatomo subtiekėjo,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shd w:val="clear" w:color="auto" w:fill="FFFFFF"/>
        </w:rPr>
        <w:t xml:space="preserve"> </w:t>
      </w:r>
      <w:r w:rsidRPr="00E01D1A">
        <w:rPr>
          <w:rFonts w:ascii="Verdana" w:eastAsia="Arial" w:hAnsi="Verdana"/>
          <w:sz w:val="20"/>
          <w:shd w:val="clear" w:color="auto" w:fill="FFFFFF"/>
        </w:rPr>
        <w:t xml:space="preserve">ir (ar) specialisto </w:t>
      </w:r>
      <w:r w:rsidRPr="00E01D1A">
        <w:rPr>
          <w:rFonts w:ascii="Verdana" w:eastAsia="Cambria" w:hAnsi="Verdana"/>
          <w:sz w:val="20"/>
          <w:shd w:val="clear" w:color="auto" w:fill="FFFFFF"/>
        </w:rPr>
        <w:t>keitimo pateikti Pirkėjui šiuos dokumentus:</w:t>
      </w:r>
    </w:p>
    <w:p w14:paraId="50109B82"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3.2.13.1. argumentuotą rašytinį prašymą pakeisti subtiekėją ir (ar) specialistą, paaiškinant keitimo aplinkybę. Pirkėjas pasilieka teisę paprašyti įrodymų, pagrindžiančių keitimo aplinkybę;</w:t>
      </w:r>
    </w:p>
    <w:p w14:paraId="282AAFAE"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3.2.13.2. </w:t>
      </w:r>
      <w:r w:rsidRPr="00E01D1A">
        <w:rPr>
          <w:rFonts w:ascii="Verdana" w:eastAsia="Cambria" w:hAnsi="Verdana"/>
          <w:sz w:val="20"/>
        </w:rPr>
        <w:t xml:space="preserve">naujo subtiekėjo ir (ar) specialisto kvalifikaciją, atitiktį </w:t>
      </w:r>
      <w:r w:rsidRPr="00E01D1A">
        <w:rPr>
          <w:rFonts w:ascii="Verdana" w:eastAsia="Cambria" w:hAnsi="Verdana"/>
          <w:sz w:val="20"/>
          <w:shd w:val="clear" w:color="auto" w:fill="FFFFFF"/>
        </w:rPr>
        <w:t xml:space="preserve">reikalaujamiems kokybės vadybos sistemos ir (arba) aplinkos apsaugos vadybos sistemos standartams (jei taikoma), </w:t>
      </w:r>
      <w:r w:rsidRPr="00E01D1A">
        <w:rPr>
          <w:rFonts w:ascii="Verdana" w:eastAsia="Cambria" w:hAnsi="Verdana"/>
          <w:sz w:val="20"/>
        </w:rPr>
        <w:t xml:space="preserve">pašalinimo pagrindų nebuvimą ir atitiktį </w:t>
      </w:r>
      <w:r w:rsidRPr="00E01D1A">
        <w:rPr>
          <w:rFonts w:ascii="Verdana" w:eastAsia="Arial" w:hAnsi="Verdana"/>
          <w:sz w:val="20"/>
          <w:shd w:val="clear" w:color="auto" w:fill="FFFFFF"/>
        </w:rPr>
        <w:t>nacionalinio saugumo interesams bei reikalavimams</w:t>
      </w:r>
      <w:r w:rsidRPr="00E01D1A">
        <w:rPr>
          <w:rFonts w:ascii="Verdana" w:eastAsia="Cambria" w:hAnsi="Verdana"/>
          <w:sz w:val="20"/>
        </w:rPr>
        <w:t xml:space="preserve">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xml:space="preserve"> (jei taikoma) įrodančius dokumentus pagal Sutarties reikalavimus.</w:t>
      </w:r>
    </w:p>
    <w:p w14:paraId="08A27DCE" w14:textId="77777777" w:rsidR="002D5D84" w:rsidRPr="00E01D1A" w:rsidRDefault="002D5D84" w:rsidP="002D5D84">
      <w:pPr>
        <w:widowControl w:val="0"/>
        <w:pBdr>
          <w:top w:val="nil"/>
          <w:left w:val="nil"/>
          <w:bottom w:val="nil"/>
          <w:right w:val="nil"/>
          <w:between w:val="nil"/>
        </w:pBdr>
        <w:tabs>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rPr>
        <w:t xml:space="preserve">3.2.14. Pirkėjas, gavęs Tiekėjo prašymą su kitais Sutartyje nurodytais dokumentais, per 5 (penkias) darbo dienas įvertina keitimo galimybę ir raštu informuoja Tiekėją apie sutikimą pakeisti subtiekėją,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rPr>
        <w:t xml:space="preserve"> ir (ar) specialistą. Pirkėjui sutikus, Šalys pasirašo Susitarimą, kuris laikomas neatsiejama Sutarties dalimi.</w:t>
      </w:r>
    </w:p>
    <w:p w14:paraId="5CC108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shd w:val="clear" w:color="auto" w:fill="FFFFFF"/>
        </w:rPr>
      </w:pPr>
    </w:p>
    <w:p w14:paraId="7467475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Cambria" w:hAnsi="Verdana"/>
          <w:b/>
          <w:bCs/>
          <w:sz w:val="20"/>
        </w:rPr>
      </w:pPr>
      <w:r w:rsidRPr="00E01D1A">
        <w:rPr>
          <w:rFonts w:ascii="Verdana" w:eastAsia="Cambria" w:hAnsi="Verdana"/>
          <w:b/>
          <w:bCs/>
          <w:sz w:val="20"/>
        </w:rPr>
        <w:t>3.3. Jungtinės veiklos partnerių keitimas</w:t>
      </w:r>
    </w:p>
    <w:p w14:paraId="39297DC6" w14:textId="77777777" w:rsidR="002D5D84" w:rsidRPr="00E01D1A" w:rsidRDefault="002D5D84" w:rsidP="002D5D84">
      <w:pPr>
        <w:widowControl w:val="0"/>
        <w:pBdr>
          <w:top w:val="nil"/>
          <w:left w:val="nil"/>
          <w:bottom w:val="nil"/>
          <w:right w:val="nil"/>
          <w:between w:val="nil"/>
        </w:pBdr>
        <w:tabs>
          <w:tab w:val="left" w:pos="567"/>
        </w:tabs>
        <w:spacing w:line="276" w:lineRule="auto"/>
        <w:jc w:val="both"/>
        <w:rPr>
          <w:rFonts w:ascii="Verdana" w:eastAsia="Cambria" w:hAnsi="Verdana"/>
          <w:b/>
          <w:bCs/>
          <w:sz w:val="20"/>
        </w:rPr>
      </w:pPr>
    </w:p>
    <w:p w14:paraId="07CAD765" w14:textId="77777777" w:rsidR="002D5D84" w:rsidRPr="00E01D1A" w:rsidRDefault="002D5D84" w:rsidP="002D5D84">
      <w:pPr>
        <w:widowControl w:val="0"/>
        <w:pBdr>
          <w:top w:val="nil"/>
          <w:left w:val="nil"/>
          <w:bottom w:val="nil"/>
          <w:right w:val="nil"/>
          <w:between w:val="nil"/>
        </w:pBdr>
        <w:spacing w:line="276" w:lineRule="auto"/>
        <w:jc w:val="both"/>
        <w:rPr>
          <w:rFonts w:ascii="Verdana" w:eastAsia="Cambria" w:hAnsi="Verdana"/>
          <w:sz w:val="20"/>
        </w:rPr>
      </w:pPr>
      <w:r w:rsidRPr="00E01D1A">
        <w:rPr>
          <w:rFonts w:ascii="Verdana" w:eastAsia="Cambria" w:hAnsi="Verdana"/>
          <w:sz w:val="20"/>
          <w:shd w:val="clear" w:color="auto" w:fill="FFFFFF"/>
        </w:rPr>
        <w:t xml:space="preserve">3.3.1. Tiekėjas, vykdantis Sutartį </w:t>
      </w:r>
      <w:r w:rsidRPr="00E01D1A">
        <w:rPr>
          <w:rFonts w:ascii="Verdana" w:eastAsia="Cambria" w:hAnsi="Verdana"/>
          <w:sz w:val="20"/>
        </w:rPr>
        <w:t xml:space="preserve">kaip tiekėjų grupė, veikianti </w:t>
      </w:r>
      <w:r w:rsidRPr="00E01D1A">
        <w:rPr>
          <w:rFonts w:ascii="Verdana" w:eastAsia="Cambria" w:hAnsi="Verdana"/>
          <w:sz w:val="20"/>
          <w:shd w:val="clear" w:color="auto" w:fill="FFFFFF"/>
        </w:rPr>
        <w:t>jungtinės veiklos</w:t>
      </w:r>
      <w:r w:rsidRPr="00E01D1A">
        <w:rPr>
          <w:rFonts w:ascii="Verdana" w:eastAsia="Cambria" w:hAnsi="Verdana"/>
          <w:sz w:val="20"/>
        </w:rPr>
        <w:t xml:space="preserve"> sutarties</w:t>
      </w:r>
      <w:r w:rsidRPr="00E01D1A">
        <w:rPr>
          <w:rFonts w:ascii="Verdana" w:eastAsia="Cambria" w:hAnsi="Verdana"/>
          <w:sz w:val="20"/>
          <w:shd w:val="clear" w:color="auto" w:fill="FFFFFF"/>
        </w:rPr>
        <w:t xml:space="preserve"> pagrindu, turi teisę atsisakyti jungtinės veiklos partnerio (toliau – Partneris), jei dėl objektyvių ir pagrįstų aplinkybių </w:t>
      </w:r>
      <w:r w:rsidRPr="00E01D1A">
        <w:rPr>
          <w:rFonts w:ascii="Verdana" w:eastAsia="Cambria" w:hAnsi="Verdana"/>
          <w:sz w:val="20"/>
        </w:rPr>
        <w:t>P</w:t>
      </w:r>
      <w:r w:rsidRPr="00E01D1A">
        <w:rPr>
          <w:rFonts w:ascii="Verdana" w:eastAsia="Cambria" w:hAnsi="Verdana"/>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BB5F59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9B68A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 Tiekėjas privalo ne vėliau nei prieš 10 (dešimt) darbo dienų iki numatomo Partnerio keitimo arba atsisakymo pateikti Pirkėjui šiuos dokumentus:</w:t>
      </w:r>
    </w:p>
    <w:p w14:paraId="0B0B0E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3.3.3.1. argumentuotą rašytinį prašymą pakeisti Tiekėjo sudėtį ir įrodymus, pagrindžiančius bent vieną Partnerio atsisakymo ar keitimo aplinkybę, nurodytą Sutartyje;</w:t>
      </w:r>
    </w:p>
    <w:p w14:paraId="422C056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DD8229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3.3.3.3. pasiliekančiojo Partnerio ar naujai pasitelkiamo Partnerio kvalifikaciją patvirtinančius dokumentus ir, jei</w:t>
      </w:r>
      <w:r w:rsidRPr="00E01D1A">
        <w:rPr>
          <w:rFonts w:ascii="Verdana" w:hAnsi="Verdana"/>
          <w:sz w:val="20"/>
          <w:lang w:eastAsia="lt-LT"/>
        </w:rPr>
        <w:t xml:space="preserve">gu taikytina, kokybės vadybos ir (arba) aplinkos apsaugos vadybos sistemos standartų reikalavimus įrodančius dokumentus. Visais atvejais </w:t>
      </w:r>
      <w:r w:rsidRPr="00E01D1A">
        <w:rPr>
          <w:rFonts w:ascii="Verdana" w:eastAsia="Cambria" w:hAnsi="Verdana"/>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01D1A">
        <w:rPr>
          <w:rFonts w:ascii="Verdana" w:eastAsia="Cambria" w:hAnsi="Verdana"/>
          <w:sz w:val="20"/>
        </w:rPr>
        <w:t xml:space="preserve">nacionalinio saugumo interesams bei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shd w:val="clear" w:color="auto" w:fill="FFFFFF"/>
        </w:rPr>
        <w:t xml:space="preserve"> (jei taikoma).</w:t>
      </w:r>
    </w:p>
    <w:p w14:paraId="57B3394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3.3.4. Pirkėjas, gavęs Tiekėjo prašymą su kitais Sutartyje nurodytais dokumentais, per 10 (dešimt) darbo dienų įvertina keitimo galimybes ir raštu informuoja Tiekėją apie sutikimą arba apie ne</w:t>
      </w:r>
      <w:r w:rsidRPr="00E01D1A">
        <w:rPr>
          <w:rFonts w:ascii="Verdana" w:eastAsia="Cambria" w:hAnsi="Verdana"/>
          <w:sz w:val="20"/>
        </w:rPr>
        <w:t xml:space="preserve">sutikimą </w:t>
      </w:r>
      <w:r w:rsidRPr="00E01D1A">
        <w:rPr>
          <w:rFonts w:ascii="Verdana" w:eastAsia="Cambria" w:hAnsi="Verdana"/>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1A9CE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661566"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3.4.</w:t>
      </w:r>
      <w:r w:rsidRPr="00E01D1A">
        <w:rPr>
          <w:rFonts w:ascii="Verdana" w:eastAsia="Arial" w:hAnsi="Verdana"/>
          <w:b/>
          <w:sz w:val="20"/>
        </w:rPr>
        <w:tab/>
        <w:t>Susitarimai dėl tiesioginio atsiskaitymo su subtiekėjais</w:t>
      </w:r>
    </w:p>
    <w:p w14:paraId="794FAE8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0E7BE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3.4.1.</w:t>
      </w:r>
      <w:r w:rsidRPr="00E01D1A">
        <w:rPr>
          <w:rFonts w:ascii="Verdana" w:eastAsia="Arial" w:hAnsi="Verdana"/>
          <w:sz w:val="20"/>
        </w:rPr>
        <w:tab/>
      </w:r>
      <w:r w:rsidRPr="00E01D1A">
        <w:rPr>
          <w:rFonts w:ascii="Verdana" w:eastAsia="Arial" w:hAnsi="Verdana"/>
          <w:sz w:val="20"/>
          <w:shd w:val="clear" w:color="auto" w:fill="FFFFFF"/>
        </w:rPr>
        <w:t>Subtiekėjams pageidaujant, Pirkėjas su jais atsiskaitys tiesiogiai. Pirkėjas numato tiesioginio atsiskaitymo galimybę su Sutartyje nurodytais subtiekėjais tokiomis sąlygomis ir tvarka:</w:t>
      </w:r>
    </w:p>
    <w:p w14:paraId="558C89E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3.4.1.1.</w:t>
      </w:r>
      <w:r w:rsidRPr="00E01D1A">
        <w:rPr>
          <w:rFonts w:ascii="Verdana" w:eastAsia="Cambria" w:hAnsi="Verdana"/>
          <w:sz w:val="20"/>
        </w:rPr>
        <w:tab/>
      </w:r>
      <w:r w:rsidRPr="00E01D1A">
        <w:rPr>
          <w:rFonts w:ascii="Verdana" w:eastAsia="Cambria" w:hAnsi="Verdana"/>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B938D2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lastRenderedPageBreak/>
        <w:t>3.4.1.2.</w:t>
      </w:r>
      <w:r w:rsidRPr="00E01D1A">
        <w:rPr>
          <w:rFonts w:ascii="Verdana" w:eastAsia="Cambria" w:hAnsi="Verdana"/>
          <w:sz w:val="20"/>
        </w:rPr>
        <w:tab/>
      </w:r>
      <w:r w:rsidRPr="00E01D1A">
        <w:rPr>
          <w:rFonts w:ascii="Verdana" w:eastAsia="Cambria" w:hAnsi="Verdana"/>
          <w:sz w:val="20"/>
          <w:shd w:val="clear" w:color="auto" w:fill="FFFFFF"/>
        </w:rPr>
        <w:t>Pirkėjas ne vėliau kaip per 3 (tris) darbo dienas nuo Bendrųjų sąlygų 3.4.1.1 punkte nurodytos informacijos gavimo dienos raštu informuoja subtiekėjus apie tiesioginio atsiskaitymo galimybę;</w:t>
      </w:r>
    </w:p>
    <w:p w14:paraId="369B10D9" w14:textId="77777777" w:rsidR="002D5D84" w:rsidRPr="00E01D1A" w:rsidRDefault="002D5D84" w:rsidP="21B5A4C1">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21B5A4C1">
        <w:rPr>
          <w:rFonts w:ascii="Verdana" w:eastAsia="Cambria" w:hAnsi="Verdana"/>
          <w:sz w:val="20"/>
        </w:rPr>
        <w:t>3.4.1.3.</w:t>
      </w:r>
      <w:r w:rsidRPr="00E01D1A">
        <w:rPr>
          <w:rFonts w:ascii="Verdana" w:eastAsia="Cambria" w:hAnsi="Verdana"/>
          <w:sz w:val="20"/>
        </w:rPr>
        <w:tab/>
      </w:r>
      <w:r w:rsidRPr="21B5A4C1">
        <w:rPr>
          <w:rFonts w:ascii="Verdana" w:eastAsia="Cambria" w:hAnsi="Verdana"/>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5E21C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3.4.1.4.</w:t>
      </w:r>
      <w:r w:rsidRPr="00E01D1A">
        <w:rPr>
          <w:rFonts w:ascii="Verdana" w:eastAsia="Cambria" w:hAnsi="Verdana"/>
          <w:sz w:val="20"/>
        </w:rPr>
        <w:tab/>
      </w:r>
      <w:r w:rsidRPr="00E01D1A">
        <w:rPr>
          <w:rFonts w:ascii="Verdana" w:eastAsia="Cambria" w:hAnsi="Verdana"/>
          <w:sz w:val="20"/>
          <w:shd w:val="clear" w:color="auto" w:fill="FFFFFF"/>
        </w:rPr>
        <w:t>tiesioginio atsiskaitymo su subtiekėjais galimybė nekeičia Tiekėjo atsakomybės dėl Sutarties įvykdymo.</w:t>
      </w:r>
    </w:p>
    <w:p w14:paraId="7E5C6E3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FD9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caps/>
          <w:sz w:val="20"/>
        </w:rPr>
        <w:t>4.</w:t>
      </w:r>
      <w:r w:rsidRPr="00E01D1A">
        <w:rPr>
          <w:rFonts w:ascii="Verdana" w:eastAsia="Arial" w:hAnsi="Verdana"/>
          <w:b/>
          <w:caps/>
          <w:sz w:val="20"/>
        </w:rPr>
        <w:tab/>
        <w:t>Šalių bendradarbiavimas</w:t>
      </w:r>
    </w:p>
    <w:p w14:paraId="2DEA927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caps/>
          <w:smallCaps/>
          <w:sz w:val="20"/>
        </w:rPr>
      </w:pPr>
    </w:p>
    <w:p w14:paraId="1B02AD43"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4.1.</w:t>
      </w:r>
      <w:r w:rsidRPr="00E01D1A">
        <w:rPr>
          <w:rFonts w:ascii="Verdana" w:eastAsia="Arial" w:hAnsi="Verdana"/>
          <w:b/>
          <w:sz w:val="20"/>
        </w:rPr>
        <w:tab/>
        <w:t>Šalių bendradarbiavimo pareiga</w:t>
      </w:r>
    </w:p>
    <w:p w14:paraId="50BDB3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18A52F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4.1.1.</w:t>
      </w:r>
      <w:r w:rsidRPr="00E01D1A">
        <w:rPr>
          <w:rFonts w:ascii="Verdana" w:eastAsia="Arial" w:hAnsi="Verdana"/>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422EDC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4.1.2.</w:t>
      </w:r>
      <w:r w:rsidRPr="00E01D1A">
        <w:rPr>
          <w:rFonts w:ascii="Verdana" w:eastAsia="Arial" w:hAnsi="Verdana"/>
          <w:sz w:val="20"/>
        </w:rPr>
        <w:tab/>
        <w:t>Šalys įsipareigoja užtikrinti, kad viena kitai teiks dokumentus ir (ar) kitą informaciją, kurie yra būtini Šalių tinkamam įsipareigojimų įvykdymui pagal Sutartį.</w:t>
      </w:r>
    </w:p>
    <w:p w14:paraId="1B0863F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4.1.3.</w:t>
      </w:r>
      <w:r w:rsidRPr="00E01D1A">
        <w:rPr>
          <w:rFonts w:ascii="Verdana" w:eastAsia="Arial" w:hAnsi="Verdana"/>
          <w:sz w:val="20"/>
        </w:rPr>
        <w:tab/>
      </w:r>
      <w:r w:rsidRPr="00E01D1A">
        <w:rPr>
          <w:rFonts w:ascii="Verdana" w:eastAsia="Arial" w:hAnsi="Verdana"/>
          <w:sz w:val="20"/>
          <w:shd w:val="clear" w:color="auto" w:fill="FFFFFF"/>
        </w:rPr>
        <w:t xml:space="preserve">Jeigu Šalis susiduria su </w:t>
      </w:r>
      <w:r w:rsidRPr="00E01D1A">
        <w:rPr>
          <w:rFonts w:ascii="Verdana" w:eastAsia="Arial" w:hAnsi="Verdana"/>
          <w:sz w:val="20"/>
        </w:rPr>
        <w:t>S</w:t>
      </w:r>
      <w:r w:rsidRPr="00E01D1A">
        <w:rPr>
          <w:rFonts w:ascii="Verdana" w:eastAsia="Arial" w:hAnsi="Verdana"/>
          <w:sz w:val="20"/>
          <w:shd w:val="clear" w:color="auto" w:fill="FFFFFF"/>
        </w:rPr>
        <w:t>utarties vykdymo kliūtimi, ji turi nedelsdama, bet ne vėliau kaip per 5 (penkias) darbo dienas, įspėti kitą Šalį apie tokia</w:t>
      </w:r>
      <w:r w:rsidRPr="00E01D1A">
        <w:rPr>
          <w:rFonts w:ascii="Verdana" w:eastAsia="Arial" w:hAnsi="Verdana"/>
          <w:sz w:val="20"/>
        </w:rPr>
        <w:t>s</w:t>
      </w:r>
      <w:r w:rsidRPr="00E01D1A">
        <w:rPr>
          <w:rFonts w:ascii="Verdana" w:eastAsia="Arial" w:hAnsi="Verdana"/>
          <w:sz w:val="20"/>
          <w:shd w:val="clear" w:color="auto" w:fill="FFFFFF"/>
        </w:rPr>
        <w:t xml:space="preserve"> kliūtis</w:t>
      </w:r>
      <w:r w:rsidRPr="00E01D1A">
        <w:rPr>
          <w:rFonts w:ascii="Verdana" w:eastAsia="Arial" w:hAnsi="Verdana"/>
          <w:sz w:val="20"/>
        </w:rPr>
        <w:t xml:space="preserve"> ir imtis visų nuo jos priklausančių protingų priemonių toms kliūtims pašalinti.</w:t>
      </w:r>
    </w:p>
    <w:p w14:paraId="2BEF42C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Verdana" w:eastAsia="Arial" w:hAnsi="Verdana"/>
          <w:b/>
          <w:bCs/>
          <w:sz w:val="20"/>
        </w:rPr>
      </w:pPr>
    </w:p>
    <w:p w14:paraId="14E0F26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4.2.</w:t>
      </w:r>
      <w:r w:rsidRPr="00E01D1A">
        <w:rPr>
          <w:rFonts w:ascii="Verdana" w:hAnsi="Verdana"/>
          <w:sz w:val="20"/>
        </w:rPr>
        <w:tab/>
      </w:r>
      <w:r w:rsidRPr="00E01D1A">
        <w:rPr>
          <w:rFonts w:ascii="Verdana" w:eastAsia="Arial" w:hAnsi="Verdana"/>
          <w:b/>
          <w:bCs/>
          <w:sz w:val="20"/>
        </w:rPr>
        <w:t>Kontaktiniai asmenys</w:t>
      </w:r>
    </w:p>
    <w:p w14:paraId="14BF4E4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A2AC7D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4.2.1.</w:t>
      </w:r>
      <w:r w:rsidRPr="00E01D1A">
        <w:rPr>
          <w:rFonts w:ascii="Verdana" w:hAnsi="Verdana"/>
          <w:sz w:val="20"/>
        </w:rPr>
        <w:tab/>
      </w:r>
      <w:r w:rsidRPr="00E01D1A">
        <w:rPr>
          <w:rFonts w:ascii="Verdana" w:eastAsia="Arial" w:hAnsi="Verdana"/>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64273D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4.2.2.</w:t>
      </w:r>
      <w:r w:rsidRPr="00E01D1A">
        <w:rPr>
          <w:rFonts w:ascii="Verdana" w:eastAsia="Arial" w:hAnsi="Verdana"/>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01D1A">
        <w:rPr>
          <w:rFonts w:ascii="Verdana" w:hAnsi="Verdana"/>
          <w:sz w:val="20"/>
        </w:rPr>
        <w:t xml:space="preserve"> </w:t>
      </w:r>
      <w:r w:rsidRPr="00E01D1A">
        <w:rPr>
          <w:rFonts w:ascii="Verdana" w:eastAsia="Arial" w:hAnsi="Verdana"/>
          <w:sz w:val="20"/>
        </w:rPr>
        <w:t>vardą, pavardę, el. paštą ir telefono numerį.</w:t>
      </w:r>
    </w:p>
    <w:p w14:paraId="5E62603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4.2.3.</w:t>
      </w:r>
      <w:r w:rsidRPr="00E01D1A">
        <w:rPr>
          <w:rFonts w:ascii="Verdana" w:hAnsi="Verdana"/>
          <w:sz w:val="20"/>
        </w:rPr>
        <w:tab/>
      </w:r>
      <w:r w:rsidRPr="00E01D1A">
        <w:rPr>
          <w:rFonts w:ascii="Verdana" w:eastAsia="Arial" w:hAnsi="Verdana"/>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F12BDE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0D0D2F0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5.</w:t>
      </w:r>
      <w:r w:rsidRPr="00E01D1A">
        <w:rPr>
          <w:rFonts w:ascii="Verdana" w:hAnsi="Verdana"/>
          <w:sz w:val="20"/>
        </w:rPr>
        <w:tab/>
      </w:r>
      <w:r w:rsidRPr="00E01D1A">
        <w:rPr>
          <w:rFonts w:ascii="Verdana" w:eastAsia="Arial" w:hAnsi="Verdana"/>
          <w:b/>
          <w:bCs/>
          <w:caps/>
          <w:sz w:val="20"/>
        </w:rPr>
        <w:t>SUTARTIES VYKDYMO METU PATEIKIAMI dokumentai</w:t>
      </w:r>
    </w:p>
    <w:p w14:paraId="4DD1D1D2" w14:textId="77777777" w:rsidR="002D5D84" w:rsidRPr="00E01D1A" w:rsidRDefault="002D5D84" w:rsidP="002D5D84">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056B3A9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5.1.</w:t>
      </w:r>
      <w:r w:rsidRPr="00E01D1A">
        <w:rPr>
          <w:rFonts w:ascii="Verdana" w:hAnsi="Verdana"/>
          <w:sz w:val="20"/>
        </w:rPr>
        <w:tab/>
      </w:r>
      <w:r w:rsidRPr="00E01D1A">
        <w:rPr>
          <w:rFonts w:ascii="Verdana" w:eastAsia="Arial" w:hAnsi="Verdana"/>
          <w:sz w:val="20"/>
        </w:rPr>
        <w:t>Jeigu Tiekėjas turi parengti ir (ar) pateikti Pirkėjui Paslaugų rezultato naudojimo instrukcijas, jos turi būti aiškios ir detalios, kad Pirkėjas, vadovaudamasis jomis, galėtų tinkamai naudotis Paslaugų rezultatu.</w:t>
      </w:r>
    </w:p>
    <w:p w14:paraId="7DB24E8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5.2.</w:t>
      </w:r>
      <w:r w:rsidRPr="00E01D1A">
        <w:rPr>
          <w:rFonts w:ascii="Verdana" w:eastAsia="Arial" w:hAnsi="Verdana"/>
          <w:sz w:val="20"/>
        </w:rPr>
        <w:tab/>
        <w:t xml:space="preserve">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w:t>
      </w:r>
      <w:r w:rsidRPr="00E01D1A">
        <w:rPr>
          <w:rFonts w:ascii="Verdana" w:eastAsia="Arial" w:hAnsi="Verdana"/>
          <w:sz w:val="20"/>
        </w:rPr>
        <w:lastRenderedPageBreak/>
        <w:t>ir (arba) bandymų eigą ir rezultatus.</w:t>
      </w:r>
    </w:p>
    <w:p w14:paraId="3C7C3F7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5.3.</w:t>
      </w:r>
      <w:r w:rsidRPr="00E01D1A">
        <w:rPr>
          <w:rFonts w:ascii="Verdana" w:eastAsia="Arial" w:hAnsi="Verdana"/>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59B22E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2B95CE2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6.</w:t>
      </w:r>
      <w:r w:rsidRPr="00E01D1A">
        <w:rPr>
          <w:rFonts w:ascii="Verdana" w:eastAsia="Arial" w:hAnsi="Verdana"/>
          <w:b/>
          <w:caps/>
          <w:sz w:val="20"/>
        </w:rPr>
        <w:tab/>
      </w:r>
      <w:r w:rsidRPr="00E01D1A">
        <w:rPr>
          <w:rFonts w:ascii="Verdana" w:eastAsia="Arial" w:hAnsi="Verdana"/>
          <w:b/>
          <w:bCs/>
          <w:sz w:val="20"/>
        </w:rPr>
        <w:t>PASLAUGŲ</w:t>
      </w:r>
      <w:r w:rsidRPr="00E01D1A">
        <w:rPr>
          <w:rFonts w:ascii="Verdana" w:eastAsia="Arial" w:hAnsi="Verdana"/>
          <w:b/>
          <w:caps/>
          <w:sz w:val="20"/>
        </w:rPr>
        <w:t xml:space="preserve"> </w:t>
      </w:r>
      <w:r w:rsidRPr="00E01D1A">
        <w:rPr>
          <w:rFonts w:ascii="Verdana" w:eastAsia="Arial" w:hAnsi="Verdana"/>
          <w:b/>
          <w:bCs/>
          <w:sz w:val="20"/>
        </w:rPr>
        <w:t>TEIKIMO</w:t>
      </w:r>
      <w:r w:rsidRPr="00E01D1A">
        <w:rPr>
          <w:rFonts w:ascii="Verdana" w:eastAsia="Arial" w:hAnsi="Verdana"/>
          <w:b/>
          <w:caps/>
          <w:sz w:val="20"/>
        </w:rPr>
        <w:t xml:space="preserve"> PABAIGA IR </w:t>
      </w:r>
      <w:r w:rsidRPr="00E01D1A">
        <w:rPr>
          <w:rFonts w:ascii="Verdana" w:eastAsia="Arial" w:hAnsi="Verdana"/>
          <w:b/>
          <w:bCs/>
          <w:sz w:val="20"/>
        </w:rPr>
        <w:t>PASLAUGŲ REZULTATO</w:t>
      </w:r>
      <w:r w:rsidRPr="00E01D1A">
        <w:rPr>
          <w:rFonts w:ascii="Verdana" w:eastAsia="Arial" w:hAnsi="Verdana"/>
          <w:b/>
          <w:sz w:val="20"/>
        </w:rPr>
        <w:t xml:space="preserve"> </w:t>
      </w:r>
      <w:r w:rsidRPr="00E01D1A">
        <w:rPr>
          <w:rFonts w:ascii="Verdana" w:eastAsia="Arial" w:hAnsi="Verdana"/>
          <w:b/>
          <w:caps/>
          <w:sz w:val="20"/>
        </w:rPr>
        <w:t>priėmimas</w:t>
      </w:r>
    </w:p>
    <w:p w14:paraId="2D11B144"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Verdana" w:eastAsia="Arial" w:hAnsi="Verdana"/>
          <w:b/>
          <w:caps/>
          <w:sz w:val="20"/>
        </w:rPr>
      </w:pPr>
    </w:p>
    <w:p w14:paraId="1ACA390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6.1.</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xml:space="preserve"> teikimo pabaiga</w:t>
      </w:r>
    </w:p>
    <w:p w14:paraId="5AFB55C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77178E8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w:t>
      </w:r>
      <w:r w:rsidRPr="00E01D1A">
        <w:rPr>
          <w:rFonts w:ascii="Verdana" w:eastAsia="Arial" w:hAnsi="Verdana"/>
          <w:sz w:val="20"/>
        </w:rPr>
        <w:tab/>
        <w:t>Paslaugų teikimas laikomas užbaigtu, kai yra įvykdytos visos šios sąlygos:</w:t>
      </w:r>
    </w:p>
    <w:p w14:paraId="5DC306C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6.1.1.1.</w:t>
      </w:r>
      <w:r w:rsidRPr="00E01D1A">
        <w:rPr>
          <w:rFonts w:ascii="Verdana" w:eastAsia="Arial" w:hAnsi="Verdana"/>
          <w:sz w:val="20"/>
        </w:rPr>
        <w:tab/>
        <w:t xml:space="preserve">Tiekėjas suteikė visas Paslaugas pagal Sutarties ir </w:t>
      </w:r>
      <w:r w:rsidRPr="00E01D1A">
        <w:rPr>
          <w:rFonts w:ascii="Verdana" w:hAnsi="Verdana"/>
          <w:sz w:val="20"/>
        </w:rPr>
        <w:t>įstatymų bei kitų teisės aktų</w:t>
      </w:r>
      <w:r w:rsidRPr="00E01D1A">
        <w:rPr>
          <w:rFonts w:ascii="Verdana" w:eastAsia="Arial" w:hAnsi="Verdana"/>
          <w:sz w:val="20"/>
        </w:rPr>
        <w:t xml:space="preserve"> reikalavimus;</w:t>
      </w:r>
    </w:p>
    <w:p w14:paraId="1DE84D1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6.1.1.2.</w:t>
      </w:r>
      <w:r w:rsidRPr="00E01D1A">
        <w:rPr>
          <w:rFonts w:ascii="Verdana" w:eastAsia="Arial" w:hAnsi="Verdana"/>
          <w:sz w:val="20"/>
        </w:rPr>
        <w:tab/>
        <w:t>Tiekėjas perdavė Pirkėjui visą reikalingą dokumentaciją, įskaitant naudojimo instrukcijas, sertifikatus ir garantijas (jei to reikalaujama);</w:t>
      </w:r>
    </w:p>
    <w:p w14:paraId="73E195A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6.1.1.3.</w:t>
      </w:r>
      <w:r w:rsidRPr="00E01D1A">
        <w:rPr>
          <w:rFonts w:ascii="Verdana" w:hAnsi="Verdana"/>
          <w:sz w:val="20"/>
        </w:rPr>
        <w:tab/>
      </w:r>
      <w:r w:rsidRPr="00E01D1A">
        <w:rPr>
          <w:rFonts w:ascii="Verdana" w:eastAsia="Arial" w:hAnsi="Verdana"/>
          <w:sz w:val="20"/>
        </w:rPr>
        <w:t>Tiekėjas apmokė Pirkėjo personalą, kaip naudotis Paslaugų rezultatu (jeigu to reikalaujama);</w:t>
      </w:r>
    </w:p>
    <w:p w14:paraId="30366F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6.1.1.4.</w:t>
      </w:r>
      <w:r w:rsidRPr="00E01D1A">
        <w:rPr>
          <w:rFonts w:ascii="Verdana" w:hAnsi="Verdana"/>
          <w:sz w:val="20"/>
        </w:rPr>
        <w:tab/>
      </w:r>
      <w:r w:rsidRPr="00E01D1A">
        <w:rPr>
          <w:rFonts w:ascii="Verdana" w:eastAsia="Arial" w:hAnsi="Verdana"/>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36DA56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6.1.1.5.</w:t>
      </w:r>
      <w:r w:rsidRPr="00E01D1A">
        <w:rPr>
          <w:rFonts w:ascii="Verdana" w:hAnsi="Verdana"/>
          <w:sz w:val="20"/>
        </w:rPr>
        <w:tab/>
      </w:r>
      <w:r w:rsidRPr="00E01D1A">
        <w:rPr>
          <w:rFonts w:ascii="Verdana" w:eastAsia="Arial" w:hAnsi="Verdana"/>
          <w:sz w:val="20"/>
        </w:rPr>
        <w:t xml:space="preserve">Tiekėjas įvykdė kitas sąlygas, numatytas </w:t>
      </w:r>
      <w:r w:rsidRPr="00E01D1A">
        <w:rPr>
          <w:rFonts w:ascii="Verdana" w:hAnsi="Verdana"/>
          <w:sz w:val="20"/>
        </w:rPr>
        <w:t>įstatymuose bei kituose teisės aktuose</w:t>
      </w:r>
      <w:r w:rsidRPr="00E01D1A">
        <w:rPr>
          <w:rFonts w:ascii="Verdana" w:eastAsia="Arial" w:hAnsi="Verdana"/>
          <w:sz w:val="20"/>
        </w:rPr>
        <w:t>, Sutartyje ir pasiūlyme, kurios turi būti įvykdytos tam, kad būtų laikoma, jog Paslaugų teikimas yra užbaigtas, ir pateikė Pirkėjui tai įrodančius dokumentus.</w:t>
      </w:r>
    </w:p>
    <w:p w14:paraId="106E7A5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95932D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6.2.</w:t>
      </w:r>
      <w:r w:rsidRPr="00E01D1A">
        <w:rPr>
          <w:rFonts w:ascii="Verdana" w:hAnsi="Verdana"/>
          <w:sz w:val="20"/>
        </w:rPr>
        <w:tab/>
      </w:r>
      <w:r w:rsidRPr="00E01D1A">
        <w:rPr>
          <w:rFonts w:ascii="Verdana" w:eastAsia="Arial" w:hAnsi="Verdana"/>
          <w:b/>
          <w:bCs/>
          <w:sz w:val="20"/>
        </w:rPr>
        <w:t>Paslaugų, kurios yra vienkartinio pobūdžio, teikiamos periodiškai arba pagal Pirkėjo Užsakymą perdavimas–priėmimas</w:t>
      </w:r>
    </w:p>
    <w:p w14:paraId="6E00B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BD4979B"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6.2.1.</w:t>
      </w:r>
      <w:r w:rsidRPr="00E01D1A">
        <w:rPr>
          <w:rFonts w:ascii="Verdana" w:hAnsi="Verdana"/>
          <w:sz w:val="20"/>
        </w:rPr>
        <w:tab/>
      </w:r>
      <w:r w:rsidRPr="00E01D1A">
        <w:rPr>
          <w:rFonts w:ascii="Verdana" w:eastAsia="Arial" w:hAnsi="Verdana"/>
          <w:sz w:val="20"/>
        </w:rPr>
        <w:t xml:space="preserve">Tiekėjas privalo </w:t>
      </w:r>
      <w:r w:rsidRPr="00E01D1A">
        <w:rPr>
          <w:rFonts w:ascii="Verdana" w:hAnsi="Verdana"/>
          <w:sz w:val="20"/>
        </w:rPr>
        <w:t>suteikti Paslaugas ir perduoti Paslaugų rezultatą (jei taikoma) Pirkėjui</w:t>
      </w:r>
      <w:r w:rsidRPr="00E01D1A">
        <w:rPr>
          <w:rFonts w:ascii="Verdana" w:eastAsia="Arial" w:hAnsi="Verdana"/>
          <w:sz w:val="20"/>
        </w:rPr>
        <w:t>, o Pirkėjas privalo kokybiškai suteiktas ir Sutarties bei įstatymų ir kitų teisės aktų reikalavimus atitinkančias Paslaugas priimti. Paslaugos turi būti suteiktos Specialiosiose sąlygose nurodytu būdu ir terminais.</w:t>
      </w:r>
    </w:p>
    <w:p w14:paraId="15C8E4A9"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6.2.2.</w:t>
      </w:r>
      <w:r w:rsidRPr="00E01D1A">
        <w:rPr>
          <w:rFonts w:ascii="Verdana" w:hAnsi="Verdana"/>
          <w:sz w:val="20"/>
        </w:rPr>
        <w:tab/>
      </w:r>
      <w:r w:rsidRPr="00E01D1A">
        <w:rPr>
          <w:rFonts w:ascii="Verdana" w:eastAsia="Arial" w:hAnsi="Verdana"/>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6F8E895"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w:t>
      </w:r>
      <w:r w:rsidRPr="00E01D1A">
        <w:rPr>
          <w:rFonts w:ascii="Verdana" w:eastAsia="Arial" w:hAnsi="Verdana"/>
          <w:sz w:val="20"/>
        </w:rPr>
        <w:tab/>
        <w:t>Tiekėjui suteikus Paslaugas, Pirkėjas atlieka jų patikrinimą ir privalo:</w:t>
      </w:r>
    </w:p>
    <w:p w14:paraId="25FF770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6.2.3.1.</w:t>
      </w:r>
      <w:r w:rsidRPr="00E01D1A">
        <w:rPr>
          <w:rFonts w:ascii="Verdana" w:hAnsi="Verdana"/>
          <w:sz w:val="20"/>
        </w:rPr>
        <w:tab/>
      </w:r>
      <w:r w:rsidRPr="00E01D1A">
        <w:rPr>
          <w:rFonts w:ascii="Verdana" w:eastAsia="Arial" w:hAnsi="Verdana"/>
          <w:sz w:val="20"/>
        </w:rPr>
        <w:t>ne vėliau kaip per 5 (penkias) darbo dienas nuo faktinio Paslaugų suteikimo ir Paslaugų perdavimo–priėmimo akto pateikimo priimti Paslaugų rezultatą, pasirašydamas Paslaugų perdavimo–priėmimo aktą; arba</w:t>
      </w:r>
    </w:p>
    <w:p w14:paraId="5485BAF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6.2.3.2.</w:t>
      </w:r>
      <w:r w:rsidRPr="00E01D1A">
        <w:rPr>
          <w:rFonts w:ascii="Verdana" w:hAnsi="Verdana"/>
          <w:sz w:val="20"/>
        </w:rPr>
        <w:tab/>
      </w:r>
      <w:r w:rsidRPr="00E01D1A">
        <w:rPr>
          <w:rFonts w:ascii="Verdana" w:eastAsia="Arial" w:hAnsi="Verdana"/>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E01D1A">
        <w:rPr>
          <w:rFonts w:ascii="Verdana" w:eastAsia="Arial" w:hAnsi="Verdana"/>
          <w:b/>
          <w:bCs/>
          <w:sz w:val="20"/>
        </w:rPr>
        <w:t>toliau – Defektų aktas</w:t>
      </w:r>
      <w:r w:rsidRPr="00E01D1A">
        <w:rPr>
          <w:rFonts w:ascii="Verdana" w:eastAsia="Arial" w:hAnsi="Verdana"/>
          <w:sz w:val="20"/>
        </w:rPr>
        <w:t>); arba</w:t>
      </w:r>
    </w:p>
    <w:p w14:paraId="29620F1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6.2.3.3.</w:t>
      </w:r>
      <w:r w:rsidRPr="00E01D1A">
        <w:rPr>
          <w:rFonts w:ascii="Verdana" w:hAnsi="Verdana"/>
          <w:sz w:val="20"/>
        </w:rPr>
        <w:tab/>
      </w:r>
      <w:r w:rsidRPr="00E01D1A">
        <w:rPr>
          <w:rFonts w:ascii="Verdana" w:eastAsia="Arial" w:hAnsi="Verdana"/>
          <w:sz w:val="20"/>
        </w:rPr>
        <w:t>atsisakyti priimti Paslaugų rezultatą ir įteikti (arba išsiųsti) Defektų aktą Tiekėjui dėl netinkamų Paslaugų ar jų dalies.</w:t>
      </w:r>
    </w:p>
    <w:p w14:paraId="31E8AC4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6.2.4.</w:t>
      </w:r>
      <w:r w:rsidRPr="00E01D1A">
        <w:rPr>
          <w:rFonts w:ascii="Verdana" w:hAnsi="Verdana"/>
          <w:sz w:val="20"/>
        </w:rPr>
        <w:tab/>
      </w:r>
      <w:r w:rsidRPr="00E01D1A">
        <w:rPr>
          <w:rFonts w:ascii="Verdana" w:eastAsia="Arial" w:hAnsi="Verdana"/>
          <w:sz w:val="20"/>
        </w:rPr>
        <w:t>Paslaugų perdavimo–priėmimo akte turi būti nurodoma data, kada Tiekėjas suteikė Paslaugas ir pateikė visus reikiamus dokumentus.</w:t>
      </w:r>
    </w:p>
    <w:p w14:paraId="46262D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6.2.5.</w:t>
      </w:r>
      <w:r w:rsidRPr="00E01D1A">
        <w:rPr>
          <w:rFonts w:ascii="Verdana" w:hAnsi="Verdana"/>
          <w:sz w:val="20"/>
        </w:rPr>
        <w:tab/>
      </w:r>
      <w:r w:rsidRPr="00E01D1A">
        <w:rPr>
          <w:rFonts w:ascii="Verdana" w:eastAsia="Arial" w:hAnsi="Verdana"/>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1A5F44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6.2.6.</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priėmė ir joms pretenzijų neturi.</w:t>
      </w:r>
    </w:p>
    <w:p w14:paraId="16998FA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6.2.7.</w:t>
      </w:r>
      <w:r w:rsidRPr="00E01D1A">
        <w:rPr>
          <w:rFonts w:ascii="Verdana" w:hAnsi="Verdana"/>
          <w:sz w:val="20"/>
        </w:rPr>
        <w:tab/>
        <w:t xml:space="preserve">Su Paslaugomis susijusių prekių </w:t>
      </w:r>
      <w:r w:rsidRPr="00E01D1A">
        <w:rPr>
          <w:rFonts w:ascii="Verdana" w:eastAsia="Arial" w:hAnsi="Verdana"/>
          <w:sz w:val="20"/>
        </w:rPr>
        <w:t>praradimo ar sugadinimo ar atsitiktinio žuvimo rizika Pirkėjui iš Tiekėjo pereina nuo faktinio tokių Paslaugų priėmimo momento.</w:t>
      </w:r>
    </w:p>
    <w:p w14:paraId="1C27D7A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6.2.8.</w:t>
      </w:r>
      <w:r w:rsidRPr="00E01D1A">
        <w:rPr>
          <w:rFonts w:ascii="Verdana" w:hAnsi="Verdana"/>
          <w:sz w:val="20"/>
        </w:rPr>
        <w:tab/>
      </w:r>
      <w:r w:rsidRPr="00E01D1A">
        <w:rPr>
          <w:rFonts w:ascii="Verdana" w:eastAsia="Arial" w:hAnsi="Verdana"/>
          <w:sz w:val="20"/>
        </w:rPr>
        <w:t>Pirkėjas turi teisę naudotis Paslaugų rezultatu (jei taikoma) tik po Paslaugų perdavimo–priėmimo akto pasirašymo.</w:t>
      </w:r>
    </w:p>
    <w:p w14:paraId="3F89C6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3935D6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6773F3A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6.3.</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kurios teikiamos etapais, perdavimas–priėmimas</w:t>
      </w:r>
    </w:p>
    <w:p w14:paraId="6656BAA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bCs/>
          <w:sz w:val="20"/>
        </w:rPr>
      </w:pPr>
    </w:p>
    <w:p w14:paraId="2842D3D0" w14:textId="77777777" w:rsidR="002D5D84" w:rsidRPr="00E01D1A" w:rsidRDefault="002D5D84" w:rsidP="002D5D84">
      <w:pPr>
        <w:spacing w:line="276" w:lineRule="auto"/>
        <w:rPr>
          <w:rFonts w:ascii="Verdana" w:eastAsia="Arial" w:hAnsi="Verdana"/>
          <w:sz w:val="20"/>
        </w:rPr>
      </w:pPr>
      <w:r w:rsidRPr="00E01D1A">
        <w:rPr>
          <w:rFonts w:ascii="Verdana" w:eastAsia="Arial" w:hAnsi="Verdana"/>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6C488D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6.3.2.</w:t>
      </w:r>
      <w:r w:rsidRPr="00E01D1A">
        <w:rPr>
          <w:rFonts w:ascii="Verdana" w:hAnsi="Verdana"/>
          <w:sz w:val="20"/>
        </w:rPr>
        <w:tab/>
      </w:r>
      <w:r w:rsidRPr="00E01D1A">
        <w:rPr>
          <w:rFonts w:ascii="Verdana" w:eastAsia="Arial" w:hAnsi="Verdana"/>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CC15A85"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6.3.3. Pirkėjas pasirašo kiekvieną Paslaugų perdavimo–priėmimo aktą su sąlyga, kad buvo priimti visi ankstesni etapai, jeigu Specialiosiose sąlygose nėra nurodyta kitaip.</w:t>
      </w:r>
    </w:p>
    <w:p w14:paraId="00BA7AAF"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6.3.4. Suteikus visuose etapuose numatytas Paslaugas, t. y. baigus teikti Paslaugas, pasirašomas galutinis suteiktų Paslaugų perdavimo–priėmimo aktas.</w:t>
      </w:r>
    </w:p>
    <w:p w14:paraId="0D01414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w:t>
      </w:r>
      <w:r w:rsidRPr="00E01D1A">
        <w:rPr>
          <w:rFonts w:ascii="Verdana" w:hAnsi="Verdana"/>
          <w:sz w:val="20"/>
        </w:rPr>
        <w:tab/>
      </w:r>
      <w:r w:rsidRPr="00E01D1A">
        <w:rPr>
          <w:rFonts w:ascii="Verdana" w:eastAsia="Arial" w:hAnsi="Verdana"/>
          <w:sz w:val="20"/>
        </w:rPr>
        <w:t>Tiekėjui suteikus Paslaugas konkrečiame etape, Pirkėjas atlieka Paslaugų rezultato patikrinimą ir privalo:</w:t>
      </w:r>
    </w:p>
    <w:p w14:paraId="0432E38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6.3.5.1. ne vėliau kaip per 5 (penkias) darbo dienas nuo faktinio Paslaugų etapo suteikimo ir Paslaugų perdavimo–priėmimo akto pateikimo priimti Paslaugų etapo rezultatą, pasirašydamas Paslaugų perdavimo–priėmimo aktą; arba</w:t>
      </w:r>
    </w:p>
    <w:p w14:paraId="2F4F1B4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6.3.5.2.</w:t>
      </w:r>
      <w:r w:rsidRPr="00E01D1A">
        <w:rPr>
          <w:rFonts w:ascii="Verdana" w:hAnsi="Verdana"/>
          <w:sz w:val="20"/>
        </w:rPr>
        <w:tab/>
      </w:r>
      <w:r w:rsidRPr="00E01D1A">
        <w:rPr>
          <w:rFonts w:ascii="Verdana" w:eastAsia="Arial" w:hAnsi="Verdana"/>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E01D1A">
        <w:rPr>
          <w:rFonts w:ascii="Verdana" w:eastAsia="Arial" w:hAnsi="Verdana"/>
          <w:b/>
          <w:bCs/>
          <w:sz w:val="20"/>
        </w:rPr>
        <w:t>Defektų aktas</w:t>
      </w:r>
      <w:r w:rsidRPr="00E01D1A">
        <w:rPr>
          <w:rFonts w:ascii="Verdana" w:eastAsia="Arial" w:hAnsi="Verdana"/>
          <w:sz w:val="20"/>
        </w:rPr>
        <w:t>); arba</w:t>
      </w:r>
    </w:p>
    <w:p w14:paraId="08D7411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6.3.5.3. atsisakyti priimti Paslaugų etapo rezultatą ir įteikti (arba išsiųsti) Defektų aktą Tiekėjui dėl netinkamai suteiktų šio etapo Paslaugų.</w:t>
      </w:r>
    </w:p>
    <w:p w14:paraId="44E8BE9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6.3.6.</w:t>
      </w:r>
      <w:r w:rsidRPr="00E01D1A">
        <w:rPr>
          <w:rFonts w:ascii="Verdana" w:hAnsi="Verdana"/>
          <w:sz w:val="20"/>
        </w:rPr>
        <w:tab/>
      </w:r>
      <w:r w:rsidRPr="00E01D1A">
        <w:rPr>
          <w:rFonts w:ascii="Verdana" w:eastAsia="Arial" w:hAnsi="Verdana"/>
          <w:sz w:val="20"/>
        </w:rPr>
        <w:t>Paslaugų perdavimo–priėmimo akte turi būti nurodoma data, kada Tiekėjas suteikė Paslaugas konkrečiame etape ir pateikė visus reikiamus dokumentus (jei taikoma).</w:t>
      </w:r>
    </w:p>
    <w:p w14:paraId="2FE4CE5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6.3.7.</w:t>
      </w:r>
      <w:r w:rsidRPr="00E01D1A">
        <w:rPr>
          <w:rFonts w:ascii="Verdana" w:eastAsia="Arial" w:hAnsi="Verdana"/>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7CD684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6.3.8.</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konkrečiame etape priėmė ir joms pretenzijų neturi.</w:t>
      </w:r>
    </w:p>
    <w:p w14:paraId="1E254E5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6.3.9.</w:t>
      </w:r>
      <w:r w:rsidRPr="00E01D1A">
        <w:rPr>
          <w:rFonts w:ascii="Verdana" w:hAnsi="Verdana"/>
          <w:sz w:val="20"/>
        </w:rPr>
        <w:tab/>
      </w:r>
      <w:r w:rsidRPr="00E01D1A">
        <w:rPr>
          <w:rFonts w:ascii="Verdana" w:eastAsia="Arial" w:hAnsi="Verdana"/>
          <w:sz w:val="20"/>
        </w:rPr>
        <w:t xml:space="preserve">Pirkėjas turi teisę naudotis Paslaugų, teikiamų etapais, rezultatu tik po galutinio Paslaugų perdavimo–priėmimo akto pasirašymo, </w:t>
      </w:r>
      <w:r w:rsidRPr="00E01D1A">
        <w:rPr>
          <w:rFonts w:ascii="Verdana" w:hAnsi="Verdana"/>
          <w:sz w:val="20"/>
        </w:rPr>
        <w:t>jeigu kitaip nenumatyta Specialiosiose sąlygose.</w:t>
      </w:r>
    </w:p>
    <w:p w14:paraId="183C5460" w14:textId="77777777" w:rsidR="002D5D84" w:rsidRPr="00E01D1A" w:rsidRDefault="002D5D84" w:rsidP="002D5D84">
      <w:pPr>
        <w:keepNext/>
        <w:keepLines/>
        <w:tabs>
          <w:tab w:val="left" w:pos="567"/>
          <w:tab w:val="left" w:pos="851"/>
          <w:tab w:val="left" w:pos="992"/>
          <w:tab w:val="left" w:pos="1134"/>
        </w:tabs>
        <w:spacing w:line="276" w:lineRule="auto"/>
        <w:jc w:val="both"/>
        <w:rPr>
          <w:rFonts w:ascii="Verdana" w:eastAsia="Arial" w:hAnsi="Verdana"/>
          <w:bCs/>
          <w:sz w:val="20"/>
        </w:rPr>
      </w:pPr>
      <w:r w:rsidRPr="00E01D1A">
        <w:rPr>
          <w:rFonts w:ascii="Verdana" w:eastAsia="Arial" w:hAnsi="Verdana"/>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5D7DB3C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A65B4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ACB6878"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7.</w:t>
      </w:r>
      <w:r w:rsidRPr="00E01D1A">
        <w:rPr>
          <w:rFonts w:ascii="Verdana" w:hAnsi="Verdana"/>
          <w:sz w:val="20"/>
        </w:rPr>
        <w:tab/>
      </w:r>
      <w:r w:rsidRPr="00E01D1A">
        <w:rPr>
          <w:rFonts w:ascii="Verdana" w:eastAsia="Arial" w:hAnsi="Verdana"/>
          <w:b/>
          <w:bCs/>
          <w:caps/>
          <w:sz w:val="20"/>
        </w:rPr>
        <w:t>Tiekėjo garantiniai įsipareigojimai</w:t>
      </w:r>
    </w:p>
    <w:p w14:paraId="1873C41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C36BA5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Verdana" w:eastAsia="Arial" w:hAnsi="Verdana"/>
          <w:b/>
          <w:sz w:val="20"/>
        </w:rPr>
      </w:pPr>
      <w:r w:rsidRPr="00E01D1A">
        <w:rPr>
          <w:rFonts w:ascii="Verdana" w:eastAsia="Arial" w:hAnsi="Verdana"/>
          <w:b/>
          <w:bCs/>
          <w:sz w:val="20"/>
        </w:rPr>
        <w:t>7.1.</w:t>
      </w:r>
      <w:r w:rsidRPr="00E01D1A">
        <w:rPr>
          <w:rFonts w:ascii="Verdana" w:eastAsia="Arial" w:hAnsi="Verdana"/>
          <w:b/>
          <w:bCs/>
          <w:sz w:val="20"/>
        </w:rPr>
        <w:tab/>
      </w:r>
      <w:r w:rsidRPr="00E01D1A">
        <w:rPr>
          <w:rFonts w:ascii="Verdana" w:eastAsia="Arial" w:hAnsi="Verdana"/>
          <w:b/>
          <w:sz w:val="20"/>
        </w:rPr>
        <w:t>Garantiniai terminai (jei taikoma)</w:t>
      </w:r>
    </w:p>
    <w:p w14:paraId="4A976B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Verdana" w:eastAsia="Arial" w:hAnsi="Verdana"/>
          <w:b/>
          <w:sz w:val="20"/>
        </w:rPr>
      </w:pPr>
    </w:p>
    <w:p w14:paraId="2E03194A"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7.1.1.</w:t>
      </w:r>
      <w:r w:rsidRPr="00E01D1A">
        <w:rPr>
          <w:rFonts w:ascii="Verdana" w:hAnsi="Verdana"/>
          <w:sz w:val="20"/>
        </w:rPr>
        <w:tab/>
      </w:r>
      <w:r w:rsidRPr="00E01D1A">
        <w:rPr>
          <w:rFonts w:ascii="Verdana" w:eastAsia="Arial" w:hAnsi="Verdana"/>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7EDE9EC"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7.1.2.</w:t>
      </w:r>
      <w:r w:rsidRPr="00E01D1A">
        <w:rPr>
          <w:rFonts w:ascii="Verdana" w:eastAsia="Arial" w:hAnsi="Verdana"/>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D33EBDD"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7.1.3.</w:t>
      </w:r>
      <w:r w:rsidRPr="00E01D1A">
        <w:rPr>
          <w:rFonts w:ascii="Verdana" w:hAnsi="Verdana"/>
          <w:sz w:val="20"/>
        </w:rPr>
        <w:tab/>
      </w:r>
      <w:r w:rsidRPr="00E01D1A">
        <w:rPr>
          <w:rFonts w:ascii="Verdana" w:eastAsia="Arial" w:hAnsi="Verdana"/>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BEC2AB2"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b/>
          <w:bCs/>
          <w:sz w:val="20"/>
        </w:rPr>
      </w:pPr>
    </w:p>
    <w:p w14:paraId="4E2EA4F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7.2.</w:t>
      </w:r>
      <w:r w:rsidRPr="00E01D1A">
        <w:rPr>
          <w:rFonts w:ascii="Verdana" w:hAnsi="Verdana"/>
          <w:sz w:val="20"/>
        </w:rPr>
        <w:tab/>
      </w:r>
      <w:r w:rsidRPr="00E01D1A">
        <w:rPr>
          <w:rFonts w:ascii="Verdana" w:eastAsia="Arial" w:hAnsi="Verdana"/>
          <w:b/>
          <w:bCs/>
          <w:sz w:val="20"/>
        </w:rPr>
        <w:t>Pretenzijos dėl Paslaugų trūkumų</w:t>
      </w:r>
    </w:p>
    <w:p w14:paraId="6E7C4BD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17626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7.2.1.</w:t>
      </w:r>
      <w:r w:rsidRPr="00E01D1A">
        <w:rPr>
          <w:rFonts w:ascii="Verdana" w:hAnsi="Verdana"/>
          <w:sz w:val="20"/>
        </w:rPr>
        <w:tab/>
      </w:r>
      <w:r w:rsidRPr="00E01D1A">
        <w:rPr>
          <w:rFonts w:ascii="Verdana" w:eastAsia="Arial" w:hAnsi="Verdana"/>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1CC26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7.2.2.</w:t>
      </w:r>
      <w:r w:rsidRPr="00E01D1A">
        <w:rPr>
          <w:rFonts w:ascii="Verdana" w:eastAsia="Arial" w:hAnsi="Verdana"/>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6A0601F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 Jei Tiekėjas nepripažįsta </w:t>
      </w:r>
      <w:r w:rsidRPr="00E01D1A">
        <w:rPr>
          <w:rFonts w:ascii="Verdana" w:eastAsia="Arial" w:hAnsi="Verdana"/>
          <w:sz w:val="20"/>
        </w:rPr>
        <w:t>Paslaugų</w:t>
      </w:r>
      <w:r w:rsidRPr="00E01D1A">
        <w:rPr>
          <w:rFonts w:ascii="Verdana" w:hAnsi="Verdana"/>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w:t>
      </w:r>
      <w:r w:rsidRPr="00E01D1A">
        <w:rPr>
          <w:rFonts w:ascii="Verdana" w:hAnsi="Verdana"/>
          <w:sz w:val="20"/>
        </w:rPr>
        <w:lastRenderedPageBreak/>
        <w:t>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386D8AC"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7.2.3.1. jei </w:t>
      </w:r>
      <w:r w:rsidRPr="00E01D1A">
        <w:rPr>
          <w:rFonts w:ascii="Verdana" w:eastAsia="Arial" w:hAnsi="Verdana"/>
          <w:sz w:val="20"/>
        </w:rPr>
        <w:t>Paslaugų rezultatas</w:t>
      </w:r>
      <w:r w:rsidRPr="00E01D1A">
        <w:rPr>
          <w:rFonts w:ascii="Verdana" w:hAnsi="Verdana"/>
          <w:sz w:val="20"/>
        </w:rPr>
        <w:t xml:space="preserve"> atitinka Sutartyje ir įstatymuose bei kituose teisės aktuose nurodytus reikalavimus – Pirkėjas;</w:t>
      </w:r>
    </w:p>
    <w:p w14:paraId="6732F3D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7.2.3.2. jei </w:t>
      </w:r>
      <w:r w:rsidRPr="00E01D1A">
        <w:rPr>
          <w:rFonts w:ascii="Verdana" w:eastAsia="Arial" w:hAnsi="Verdana"/>
          <w:sz w:val="20"/>
        </w:rPr>
        <w:t>Paslaugų rezultatas</w:t>
      </w:r>
      <w:r w:rsidRPr="00E01D1A">
        <w:rPr>
          <w:rFonts w:ascii="Verdana" w:hAnsi="Verdana"/>
          <w:sz w:val="20"/>
        </w:rPr>
        <w:t xml:space="preserve"> neatitinka Sutartyje ir įstatymuose bei kituose teisės aktuose nurodytų reikalavimų – Tiekėjas.</w:t>
      </w:r>
    </w:p>
    <w:p w14:paraId="28C118CF"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7.2.4. Ekspertizės išvados Šalims yra privalomos.</w:t>
      </w:r>
    </w:p>
    <w:p w14:paraId="12E17C4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6F69FA79"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b/>
          <w:bCs/>
          <w:sz w:val="20"/>
        </w:rPr>
      </w:pPr>
    </w:p>
    <w:p w14:paraId="4FBADAC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7.3.</w:t>
      </w:r>
      <w:r w:rsidRPr="00E01D1A">
        <w:rPr>
          <w:rFonts w:ascii="Verdana" w:eastAsia="Arial" w:hAnsi="Verdana"/>
          <w:b/>
          <w:bCs/>
          <w:sz w:val="20"/>
        </w:rPr>
        <w:tab/>
        <w:t xml:space="preserve">Paslaugų </w:t>
      </w:r>
      <w:r w:rsidRPr="00E01D1A">
        <w:rPr>
          <w:rFonts w:ascii="Verdana" w:eastAsia="Arial" w:hAnsi="Verdana"/>
          <w:b/>
          <w:sz w:val="20"/>
        </w:rPr>
        <w:t>trūkumų šalinimas</w:t>
      </w:r>
    </w:p>
    <w:p w14:paraId="4E67266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6394D2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7.3.1.</w:t>
      </w:r>
      <w:r w:rsidRPr="00E01D1A">
        <w:rPr>
          <w:rFonts w:ascii="Verdana" w:hAnsi="Verdana"/>
          <w:sz w:val="20"/>
        </w:rPr>
        <w:tab/>
      </w:r>
      <w:r w:rsidRPr="00E01D1A">
        <w:rPr>
          <w:rFonts w:ascii="Verdana" w:eastAsia="Arial" w:hAnsi="Verdana"/>
          <w:sz w:val="20"/>
        </w:rPr>
        <w:t>Tiekėjas privalo nemokamai pašalinti Paslaugų rezultato trūkumus. Jeigu nustatomi s</w:t>
      </w:r>
      <w:r w:rsidRPr="00E01D1A">
        <w:rPr>
          <w:rFonts w:ascii="Verdana" w:hAnsi="Verdana"/>
          <w:sz w:val="20"/>
        </w:rPr>
        <w:t xml:space="preserve">u Paslaugomis susijusių prekių trūkumai, Tiekėjas privalo </w:t>
      </w:r>
      <w:r w:rsidRPr="00E01D1A">
        <w:rPr>
          <w:rFonts w:ascii="Verdana" w:eastAsia="Arial" w:hAnsi="Verdana"/>
          <w:sz w:val="20"/>
        </w:rPr>
        <w:t xml:space="preserve">pašalinti </w:t>
      </w:r>
      <w:r w:rsidRPr="00E01D1A">
        <w:rPr>
          <w:rFonts w:ascii="Verdana" w:hAnsi="Verdana"/>
          <w:sz w:val="20"/>
        </w:rPr>
        <w:t>jų</w:t>
      </w:r>
      <w:r w:rsidRPr="00E01D1A">
        <w:rPr>
          <w:rFonts w:ascii="Verdana" w:eastAsia="Arial" w:hAnsi="Verdana"/>
          <w:sz w:val="20"/>
        </w:rPr>
        <w:t xml:space="preserve"> trūkumus, sutaisydamas prekes ar jų dalį arba pakeisdamas prekę nauja preke ar jos dalimi.</w:t>
      </w:r>
    </w:p>
    <w:p w14:paraId="3F50D3A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7.3.2.</w:t>
      </w:r>
      <w:r w:rsidRPr="00E01D1A">
        <w:rPr>
          <w:rFonts w:ascii="Verdana" w:eastAsia="Arial" w:hAnsi="Verdana"/>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AD4F11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7.3.3.</w:t>
      </w:r>
      <w:r w:rsidRPr="00E01D1A">
        <w:rPr>
          <w:rFonts w:ascii="Verdana" w:hAnsi="Verdana"/>
          <w:sz w:val="20"/>
        </w:rPr>
        <w:tab/>
      </w:r>
      <w:r w:rsidRPr="00E01D1A">
        <w:rPr>
          <w:rFonts w:ascii="Verdana" w:eastAsia="Arial" w:hAnsi="Verdana"/>
          <w:sz w:val="20"/>
        </w:rPr>
        <w:t>Sutaisytoje su Paslaugų teikimu susijusių prekių dalyje pakartotinai nustačius prekių trūkumų, Tiekėjas privalo pakeisti prekes naujomis kokybiškomis prekėmis, nebent Pirkėjas raštu sutiktų prekes dar kartą taisyti.</w:t>
      </w:r>
    </w:p>
    <w:p w14:paraId="763181A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7.3.4.</w:t>
      </w:r>
      <w:r w:rsidRPr="00E01D1A">
        <w:rPr>
          <w:rFonts w:ascii="Verdana" w:hAnsi="Verdana"/>
          <w:sz w:val="20"/>
        </w:rPr>
        <w:tab/>
      </w:r>
      <w:r w:rsidRPr="00E01D1A">
        <w:rPr>
          <w:rFonts w:ascii="Verdana" w:eastAsia="Arial" w:hAnsi="Verdana"/>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448BB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7.3.5.</w:t>
      </w:r>
      <w:r w:rsidRPr="00E01D1A">
        <w:rPr>
          <w:rFonts w:ascii="Verdana" w:eastAsia="Arial" w:hAnsi="Verdana"/>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55CDEF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7.3.6.</w:t>
      </w:r>
      <w:r w:rsidRPr="00E01D1A">
        <w:rPr>
          <w:rFonts w:ascii="Verdana" w:eastAsia="Arial" w:hAnsi="Verdana"/>
          <w:sz w:val="20"/>
        </w:rPr>
        <w:tab/>
        <w:t>Tiekėjas, pašalinęs visus Paslaugų trūkumus, privalo apie tai informuoti Pirkėją.</w:t>
      </w:r>
    </w:p>
    <w:p w14:paraId="66E35C7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7.3.7.</w:t>
      </w:r>
      <w:r w:rsidRPr="00E01D1A">
        <w:rPr>
          <w:rFonts w:ascii="Verdana" w:hAnsi="Verdana"/>
          <w:sz w:val="20"/>
        </w:rPr>
        <w:tab/>
      </w:r>
      <w:r w:rsidRPr="00E01D1A">
        <w:rPr>
          <w:rFonts w:ascii="Verdana" w:eastAsia="Arial" w:hAnsi="Verdana"/>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B5FF35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6B061DF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7.4.</w:t>
      </w:r>
      <w:r w:rsidRPr="00E01D1A">
        <w:rPr>
          <w:rFonts w:ascii="Verdana" w:hAnsi="Verdana"/>
          <w:sz w:val="20"/>
        </w:rPr>
        <w:tab/>
      </w:r>
      <w:r w:rsidRPr="00E01D1A">
        <w:rPr>
          <w:rFonts w:ascii="Verdana" w:eastAsia="Arial" w:hAnsi="Verdana"/>
          <w:b/>
          <w:bCs/>
          <w:sz w:val="20"/>
        </w:rPr>
        <w:t>Pirkėjo teisės, Tiekėjui nepašalinus Paslaugų trūkumų</w:t>
      </w:r>
    </w:p>
    <w:p w14:paraId="64B8D87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254FC3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w:t>
      </w:r>
      <w:r w:rsidRPr="00E01D1A">
        <w:rPr>
          <w:rFonts w:ascii="Verdana" w:eastAsia="Arial" w:hAnsi="Verdana"/>
          <w:sz w:val="20"/>
        </w:rPr>
        <w:tab/>
        <w:t>Jeigu Tiekėjas atsisako pašalinti arba nepašalina Paslaugų trūkumų per Pirkėjo nustatytus protingus terminus, Pirkėjas turi teisę:</w:t>
      </w:r>
    </w:p>
    <w:p w14:paraId="315C7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7.4.1.1.</w:t>
      </w:r>
      <w:r w:rsidRPr="00E01D1A">
        <w:rPr>
          <w:rFonts w:ascii="Verdana" w:eastAsia="Arial" w:hAnsi="Verdana"/>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3A1EA8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trike/>
          <w:sz w:val="20"/>
        </w:rPr>
      </w:pPr>
      <w:r w:rsidRPr="00E01D1A">
        <w:rPr>
          <w:rFonts w:ascii="Verdana" w:eastAsia="Arial" w:hAnsi="Verdana"/>
          <w:sz w:val="20"/>
        </w:rPr>
        <w:t>7.4.1.2.</w:t>
      </w:r>
      <w:r w:rsidRPr="00E01D1A">
        <w:rPr>
          <w:rFonts w:ascii="Verdana" w:hAnsi="Verdana"/>
          <w:sz w:val="20"/>
        </w:rPr>
        <w:tab/>
      </w:r>
      <w:r w:rsidRPr="00E01D1A">
        <w:rPr>
          <w:rFonts w:ascii="Verdana" w:eastAsia="Arial" w:hAnsi="Verdana"/>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5AFDAF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7.4.1.3.atsisakyti Paslaugų ir nemokėti už tokias Paslaugas ar reikalauti grąžinti už Paslaugas sumokėtą sumą bei nutraukti Sutartį.</w:t>
      </w:r>
    </w:p>
    <w:p w14:paraId="36703B5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7.4.2.</w:t>
      </w:r>
      <w:r w:rsidRPr="00E01D1A">
        <w:rPr>
          <w:rFonts w:ascii="Verdana" w:hAnsi="Verdana"/>
          <w:sz w:val="20"/>
        </w:rPr>
        <w:tab/>
      </w:r>
      <w:r w:rsidRPr="00E01D1A">
        <w:rPr>
          <w:rFonts w:ascii="Verdana" w:eastAsia="Arial" w:hAnsi="Verdana"/>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AA0DA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7.4.3.</w:t>
      </w:r>
      <w:r w:rsidRPr="00E01D1A">
        <w:rPr>
          <w:rFonts w:ascii="Verdana" w:eastAsia="Arial" w:hAnsi="Verdana"/>
          <w:sz w:val="20"/>
        </w:rPr>
        <w:tab/>
        <w:t>Tiekėjas privalo patenkinti Pirkėjo pagal Bendrųjų sąlygų 7.4.4 papunktį pareikštą piniginį reikalavimą per 30 (trisdešimt) dienų arba per ilgesnį Pirkėjo reikalavime nurodytą protingą terminą.</w:t>
      </w:r>
    </w:p>
    <w:p w14:paraId="57DF20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7.4.4.</w:t>
      </w:r>
      <w:r w:rsidRPr="00E01D1A">
        <w:rPr>
          <w:rFonts w:ascii="Verdana" w:hAnsi="Verdana"/>
          <w:sz w:val="20"/>
        </w:rPr>
        <w:tab/>
      </w:r>
      <w:r w:rsidRPr="00E01D1A">
        <w:rPr>
          <w:rFonts w:ascii="Verdana" w:eastAsia="Arial" w:hAnsi="Verdana"/>
          <w:sz w:val="20"/>
        </w:rPr>
        <w:t>Už vėlavimą pašalinti Paslaugų trūkumus Pirkėjas privalo reikalauti Tiekėjo sumokėti Specialiosiose sąlygose nustatyto dydžio netesybas.</w:t>
      </w:r>
    </w:p>
    <w:p w14:paraId="25F48FD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3240126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8.</w:t>
      </w:r>
      <w:r w:rsidRPr="00E01D1A">
        <w:rPr>
          <w:rFonts w:ascii="Verdana" w:hAnsi="Verdana"/>
          <w:sz w:val="20"/>
        </w:rPr>
        <w:tab/>
      </w:r>
      <w:r w:rsidRPr="00E01D1A">
        <w:rPr>
          <w:rFonts w:ascii="Verdana" w:eastAsia="Arial" w:hAnsi="Verdana"/>
          <w:b/>
          <w:bCs/>
          <w:caps/>
          <w:sz w:val="20"/>
        </w:rPr>
        <w:t>PASLAUGŲ SUTEIKIMO TERMINAI</w:t>
      </w:r>
    </w:p>
    <w:p w14:paraId="5F0E388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3F9B87B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8.1.</w:t>
      </w:r>
      <w:r w:rsidRPr="00E01D1A">
        <w:rPr>
          <w:rFonts w:ascii="Verdana" w:hAnsi="Verdana"/>
          <w:sz w:val="20"/>
        </w:rPr>
        <w:tab/>
      </w:r>
      <w:r w:rsidRPr="00E01D1A">
        <w:rPr>
          <w:rFonts w:ascii="Verdana" w:eastAsia="Arial" w:hAnsi="Verdana"/>
          <w:b/>
          <w:bCs/>
          <w:sz w:val="20"/>
        </w:rPr>
        <w:t>Paslaugų terminai ir teikimo grafikas</w:t>
      </w:r>
    </w:p>
    <w:p w14:paraId="4CB1FD7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355F9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8.1.1.</w:t>
      </w:r>
      <w:r w:rsidRPr="00E01D1A">
        <w:rPr>
          <w:rFonts w:ascii="Verdana" w:eastAsia="Arial" w:hAnsi="Verdana"/>
          <w:sz w:val="20"/>
        </w:rPr>
        <w:tab/>
        <w:t>Tiekėjas privalo suteikti Paslaugas laikydamasis terminų, nurodytų Specialiosiose sąlygose.</w:t>
      </w:r>
    </w:p>
    <w:p w14:paraId="7445149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8.1.2.</w:t>
      </w:r>
      <w:r w:rsidRPr="00E01D1A">
        <w:rPr>
          <w:rFonts w:ascii="Verdana" w:eastAsia="Arial" w:hAnsi="Verdana"/>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E01D1A">
        <w:rPr>
          <w:rFonts w:ascii="Verdana" w:eastAsia="Arial" w:hAnsi="Verdana"/>
          <w:b/>
          <w:bCs/>
          <w:sz w:val="20"/>
        </w:rPr>
        <w:t>Grafikas</w:t>
      </w:r>
      <w:r w:rsidRPr="00E01D1A">
        <w:rPr>
          <w:rFonts w:ascii="Verdana" w:eastAsia="Arial" w:hAnsi="Verdana"/>
          <w:sz w:val="20"/>
        </w:rPr>
        <w:t>).</w:t>
      </w:r>
    </w:p>
    <w:p w14:paraId="19344F4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8.1.3.</w:t>
      </w:r>
      <w:r w:rsidRPr="00E01D1A">
        <w:rPr>
          <w:rFonts w:ascii="Verdana" w:hAnsi="Verdana"/>
          <w:sz w:val="20"/>
        </w:rPr>
        <w:tab/>
      </w:r>
      <w:r w:rsidRPr="00E01D1A">
        <w:rPr>
          <w:rFonts w:ascii="Verdana" w:eastAsia="Arial" w:hAnsi="Verdana"/>
          <w:sz w:val="20"/>
        </w:rPr>
        <w:t>Jei aktualu, Grafike turi būti pažymėta, kurios Paslaugos gali būti teikiamos lygiagrečiai, o kurios gali būti teikiamos tik numatytu eiliškumu.</w:t>
      </w:r>
    </w:p>
    <w:p w14:paraId="06D34AD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E9E1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8.2.</w:t>
      </w:r>
      <w:r w:rsidRPr="00E01D1A">
        <w:rPr>
          <w:rFonts w:ascii="Verdana" w:eastAsia="Arial" w:hAnsi="Verdana"/>
          <w:b/>
          <w:bCs/>
          <w:sz w:val="20"/>
        </w:rPr>
        <w:tab/>
      </w:r>
      <w:r w:rsidRPr="00E01D1A">
        <w:rPr>
          <w:rFonts w:ascii="Verdana" w:eastAsia="Arial" w:hAnsi="Verdana"/>
          <w:b/>
          <w:sz w:val="20"/>
        </w:rPr>
        <w:t xml:space="preserve">Netesybos už </w:t>
      </w:r>
      <w:r w:rsidRPr="00E01D1A">
        <w:rPr>
          <w:rFonts w:ascii="Verdana" w:eastAsia="Arial" w:hAnsi="Verdana"/>
          <w:b/>
          <w:bCs/>
          <w:sz w:val="20"/>
        </w:rPr>
        <w:t>Paslaugų teikimo</w:t>
      </w:r>
      <w:r w:rsidRPr="00E01D1A">
        <w:rPr>
          <w:rFonts w:ascii="Verdana" w:eastAsia="Arial" w:hAnsi="Verdana"/>
          <w:b/>
          <w:sz w:val="20"/>
        </w:rPr>
        <w:t xml:space="preserve"> vėlavimą</w:t>
      </w:r>
    </w:p>
    <w:p w14:paraId="117C164F" w14:textId="77777777" w:rsidR="002D5D84" w:rsidRPr="00E01D1A" w:rsidRDefault="002D5D84" w:rsidP="002D5D84">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Verdana" w:eastAsia="Arial" w:hAnsi="Verdana"/>
          <w:b/>
          <w:sz w:val="20"/>
        </w:rPr>
      </w:pPr>
    </w:p>
    <w:p w14:paraId="60709A75"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8.2.1.</w:t>
      </w:r>
      <w:r w:rsidRPr="00E01D1A">
        <w:rPr>
          <w:rFonts w:ascii="Verdana" w:eastAsia="Arial" w:hAnsi="Verdana"/>
          <w:sz w:val="20"/>
        </w:rPr>
        <w:tab/>
        <w:t>Jeigu Tiekėjas praleidžia Paslaugų teikimo terminus, nustatytus Specialiosiose sąlygose, Tiekėjui iki Paslaugų suteikimo dienos taikomos Specialiosiose sąlygose nurodyto dydžio netesybos.</w:t>
      </w:r>
    </w:p>
    <w:p w14:paraId="5AE25876"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8.2.2.</w:t>
      </w:r>
      <w:r w:rsidRPr="00E01D1A">
        <w:rPr>
          <w:rFonts w:ascii="Verdana" w:eastAsia="Arial" w:hAnsi="Verdana"/>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8689E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 xml:space="preserve">8.2.3. Jei Tiekėjui pagal šią Sutartį yra priskaičiuotos netesybos, Pirkėjo už </w:t>
      </w:r>
      <w:r w:rsidRPr="00E01D1A">
        <w:rPr>
          <w:rFonts w:ascii="Verdana" w:eastAsia="Arial" w:hAnsi="Verdana"/>
          <w:sz w:val="20"/>
        </w:rPr>
        <w:t>Paslaugas</w:t>
      </w:r>
      <w:r w:rsidRPr="00E01D1A">
        <w:rPr>
          <w:rFonts w:ascii="Verdana" w:hAnsi="Verdana"/>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0967DF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86ADC7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9.</w:t>
      </w:r>
      <w:r w:rsidRPr="00E01D1A">
        <w:rPr>
          <w:rFonts w:ascii="Verdana" w:eastAsia="Arial" w:hAnsi="Verdana"/>
          <w:b/>
          <w:bCs/>
          <w:caps/>
          <w:sz w:val="20"/>
        </w:rPr>
        <w:tab/>
      </w:r>
      <w:r w:rsidRPr="00E01D1A">
        <w:rPr>
          <w:rFonts w:ascii="Verdana" w:eastAsia="Arial" w:hAnsi="Verdana"/>
          <w:b/>
          <w:caps/>
          <w:sz w:val="20"/>
        </w:rPr>
        <w:t>Prievolių pagal Sutartį įvykdymo užtikrinimo būdai</w:t>
      </w:r>
    </w:p>
    <w:p w14:paraId="4698D7D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709D0A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A20D5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0AE6676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10.</w:t>
      </w:r>
      <w:r w:rsidRPr="00E01D1A">
        <w:rPr>
          <w:rFonts w:ascii="Verdana" w:eastAsia="Arial" w:hAnsi="Verdana"/>
          <w:b/>
          <w:bCs/>
          <w:caps/>
          <w:sz w:val="20"/>
        </w:rPr>
        <w:tab/>
      </w:r>
      <w:r w:rsidRPr="00E01D1A">
        <w:rPr>
          <w:rFonts w:ascii="Verdana" w:eastAsia="Arial" w:hAnsi="Verdana"/>
          <w:b/>
          <w:caps/>
          <w:sz w:val="20"/>
        </w:rPr>
        <w:t>Sutarties įvykdymo užtikrinimas (JEI TAIKOMA)</w:t>
      </w:r>
    </w:p>
    <w:p w14:paraId="44196EA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EB6B1C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10.1. Šio skyriaus nuostatos taikomos tuomet, jei Specialiosiose sąlygose numatyta, kad tinkamam Sutarties įvykdymui užtikrinti Tiekėjas turi pateikti </w:t>
      </w:r>
      <w:r w:rsidRPr="00E01D1A">
        <w:rPr>
          <w:rFonts w:ascii="Verdana" w:eastAsia="Cambria" w:hAnsi="Verdana"/>
          <w:sz w:val="20"/>
          <w:shd w:val="clear" w:color="auto" w:fill="FFFFFF"/>
        </w:rPr>
        <w:t xml:space="preserve">pirmo pareikalavimo </w:t>
      </w:r>
      <w:r w:rsidRPr="00E01D1A">
        <w:rPr>
          <w:rFonts w:ascii="Verdana" w:eastAsia="Arial" w:hAnsi="Verdana"/>
          <w:sz w:val="20"/>
          <w:shd w:val="clear" w:color="auto" w:fill="FFFFFF"/>
        </w:rPr>
        <w:t>banko garantiją arba draudimo bendrovės laidavimo draudimo raštą arba kitą Specialiosiose sąlygose nurodytą sutartinių įsipareigojimų įvykdymo užtikrinimą.</w:t>
      </w:r>
    </w:p>
    <w:p w14:paraId="61CF8A4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hAnsi="Verdana"/>
          <w:b/>
          <w:bCs/>
          <w:sz w:val="20"/>
        </w:rPr>
        <w:lastRenderedPageBreak/>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1F84484" w14:textId="77777777" w:rsidR="002D5D84" w:rsidRPr="00E01D1A" w:rsidRDefault="002D5D84" w:rsidP="002D5D84">
      <w:pPr>
        <w:tabs>
          <w:tab w:val="left" w:pos="567"/>
        </w:tabs>
        <w:spacing w:line="276" w:lineRule="auto"/>
        <w:jc w:val="both"/>
        <w:rPr>
          <w:rFonts w:ascii="Verdana" w:eastAsia="Cambria" w:hAnsi="Verdana"/>
          <w:sz w:val="20"/>
        </w:rPr>
      </w:pPr>
      <w:r w:rsidRPr="00E01D1A">
        <w:rPr>
          <w:rFonts w:ascii="Verdana" w:eastAsia="Cambria" w:hAnsi="Verdana"/>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01D1A">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E01D1A">
        <w:rPr>
          <w:rFonts w:ascii="Verdana" w:eastAsia="Cambria" w:hAnsi="Verdana"/>
          <w:sz w:val="20"/>
          <w:shd w:val="clear" w:color="auto" w:fill="FFFFFF"/>
        </w:rPr>
        <w:t xml:space="preserve">), atitinkantį Bendrųjų sąlygų 10 skyriuje nurodytas sąlygas, per Specialiosiose sąlygose nustatytą terminą (toliau – </w:t>
      </w:r>
      <w:r w:rsidRPr="00E01D1A">
        <w:rPr>
          <w:rFonts w:ascii="Verdana" w:eastAsia="Cambria" w:hAnsi="Verdana"/>
          <w:b/>
          <w:bCs/>
          <w:sz w:val="20"/>
          <w:shd w:val="clear" w:color="auto" w:fill="FFFFFF"/>
        </w:rPr>
        <w:t>Sutarties įvykdymo užtikrinimas</w:t>
      </w:r>
      <w:r w:rsidRPr="00E01D1A">
        <w:rPr>
          <w:rFonts w:ascii="Verdana" w:eastAsia="Cambria" w:hAnsi="Verdana"/>
          <w:sz w:val="20"/>
          <w:shd w:val="clear" w:color="auto" w:fill="FFFFFF"/>
        </w:rPr>
        <w:t>).</w:t>
      </w:r>
    </w:p>
    <w:p w14:paraId="5C6978C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54B822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CCDB2F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A56A30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8B9882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10.7. Sutarties įvykdymo užtikrinimas turi įsigalioti ne vėliau negu jo pateikimo Pirkėjui dieną.</w:t>
      </w:r>
    </w:p>
    <w:p w14:paraId="40A931F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10.8. Sutarties įvykdymo užtikrinimo suma turi būti nurodoma ir išmokama eurais.</w:t>
      </w:r>
    </w:p>
    <w:p w14:paraId="35EF670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10.9. Sutarties įvykdymo užtikrinimas turi būti surašytas lietuvių arba kita kalba (esant Pirkėjo prašymui, turi būti pateiktas vertimas į lietuvių kalbą).</w:t>
      </w:r>
    </w:p>
    <w:p w14:paraId="3C4FCF7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10.10. Sutarties įvykdymo užtikrinime nurodytas jo galiojimo terminas turi būti ne trumpesnis nei nurodytas Specialiosiose sąlygose.</w:t>
      </w:r>
    </w:p>
    <w:p w14:paraId="5CD68E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268E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10.12. Jeigu Sutartyje nustatytomis sąlygomis </w:t>
      </w:r>
      <w:r w:rsidRPr="00E01D1A">
        <w:rPr>
          <w:rFonts w:ascii="Verdana" w:eastAsia="Arial" w:hAnsi="Verdana"/>
          <w:sz w:val="20"/>
        </w:rPr>
        <w:t>Paslaugų</w:t>
      </w:r>
      <w:r w:rsidRPr="00E01D1A">
        <w:rPr>
          <w:rFonts w:ascii="Verdana" w:hAnsi="Verdana"/>
          <w:sz w:val="20"/>
        </w:rPr>
        <w:t xml:space="preserve"> suteikimo terminas yra pratęsiamas arba nukeliamas dėl Sutarties sustabdymo, arba suteikti </w:t>
      </w:r>
      <w:r w:rsidRPr="00E01D1A">
        <w:rPr>
          <w:rFonts w:ascii="Verdana" w:eastAsia="Arial" w:hAnsi="Verdana"/>
          <w:sz w:val="20"/>
        </w:rPr>
        <w:t>Paslaugas</w:t>
      </w:r>
      <w:r w:rsidRPr="00E01D1A">
        <w:rPr>
          <w:rFonts w:ascii="Verdana" w:hAnsi="Verdana"/>
          <w:sz w:val="20"/>
        </w:rPr>
        <w:t xml:space="preserve"> arba taisyti </w:t>
      </w:r>
      <w:r w:rsidRPr="00E01D1A">
        <w:rPr>
          <w:rFonts w:ascii="Verdana" w:eastAsia="Arial" w:hAnsi="Verdana"/>
          <w:sz w:val="20"/>
        </w:rPr>
        <w:t>Paslaugų</w:t>
      </w:r>
      <w:r w:rsidRPr="00E01D1A">
        <w:rPr>
          <w:rFonts w:ascii="Verdana" w:hAnsi="Verdana"/>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8322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67263DE"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D6E14F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3270EF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 Pirkėjas gali pasinaudoti Sutarties įvykdymo užtikrinimu, esant bet kuriai iš žemiau nurodytų aplinkybių:</w:t>
      </w:r>
    </w:p>
    <w:p w14:paraId="0C76CFD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10.16.1. Tiekėjas neįvykdė, nevykdo arba netinkamai vykdo savo įsipareigojimus pagal Sutartį;</w:t>
      </w:r>
    </w:p>
    <w:p w14:paraId="4510FD7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10.16.2. Tiekėjas per protingai nustatytą laikotarpį neįvykdo Pirkėjo nurodymo ištaisyti </w:t>
      </w:r>
      <w:r w:rsidRPr="00E01D1A">
        <w:rPr>
          <w:rFonts w:ascii="Verdana" w:eastAsia="Arial" w:hAnsi="Verdana"/>
          <w:sz w:val="20"/>
        </w:rPr>
        <w:t>Paslaugų</w:t>
      </w:r>
      <w:r w:rsidRPr="00E01D1A">
        <w:rPr>
          <w:rFonts w:ascii="Verdana" w:hAnsi="Verdana"/>
          <w:sz w:val="20"/>
        </w:rPr>
        <w:t xml:space="preserve"> trūkumus;</w:t>
      </w:r>
    </w:p>
    <w:p w14:paraId="37D9C20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7F63DD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10.16.4. Tiekėjas be pateisinamos priežasties (ne Sutartyje nustatytais atvejais) vienašališkai nutraukia Sutartį.</w:t>
      </w:r>
    </w:p>
    <w:p w14:paraId="7CB062FC"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15D2489F"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caps/>
          <w:sz w:val="20"/>
          <w14:numSpacing w14:val="tabular"/>
        </w:rPr>
      </w:pPr>
      <w:r w:rsidRPr="00E01D1A">
        <w:rPr>
          <w:rFonts w:ascii="Verdana" w:eastAsia="Cambria" w:hAnsi="Verdana"/>
          <w:b/>
          <w:bCs/>
          <w:caps/>
          <w:sz w:val="20"/>
          <w14:numSpacing w14:val="tabular"/>
        </w:rPr>
        <w:t>11.</w:t>
      </w:r>
      <w:r w:rsidRPr="00E01D1A">
        <w:rPr>
          <w:rFonts w:ascii="Verdana" w:eastAsia="Cambria" w:hAnsi="Verdana"/>
          <w:b/>
          <w:bCs/>
          <w:caps/>
          <w:sz w:val="20"/>
          <w14:numSpacing w14:val="tabular"/>
        </w:rPr>
        <w:tab/>
        <w:t>SUTARTIES KAINA IR JOS PERSKAIČIAVIMAS</w:t>
      </w:r>
    </w:p>
    <w:p w14:paraId="3F38C4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7FE923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DFD211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 Pradinės sutarties vertė yra nurodyta Specialiosiose sąlygose.</w:t>
      </w:r>
    </w:p>
    <w:p w14:paraId="62EA2AA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C73C36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11.4. Sutarties kainos peržiūra atliekama Specialiosiose sąlygose nustatyta tvarka.</w:t>
      </w:r>
    </w:p>
    <w:p w14:paraId="101B313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E3CB232"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12.</w:t>
      </w:r>
      <w:r w:rsidRPr="00E01D1A">
        <w:rPr>
          <w:rFonts w:ascii="Verdana" w:eastAsia="Cambria" w:hAnsi="Verdana"/>
          <w:b/>
          <w:bCs/>
          <w:caps/>
          <w:sz w:val="20"/>
          <w14:numSpacing w14:val="tabular"/>
        </w:rPr>
        <w:tab/>
        <w:t>ATSISKAITYMO TVARKA</w:t>
      </w:r>
    </w:p>
    <w:p w14:paraId="798D1B7A"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p>
    <w:p w14:paraId="3564062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12.1.</w:t>
      </w:r>
      <w:r w:rsidRPr="00E01D1A">
        <w:rPr>
          <w:rFonts w:ascii="Verdana" w:hAnsi="Verdana"/>
          <w:sz w:val="20"/>
        </w:rPr>
        <w:tab/>
      </w:r>
      <w:r w:rsidRPr="00E01D1A">
        <w:rPr>
          <w:rFonts w:ascii="Verdana" w:eastAsia="Arial" w:hAnsi="Verdana"/>
          <w:b/>
          <w:bCs/>
          <w:sz w:val="20"/>
        </w:rPr>
        <w:t>Išankstinis mokėjimas (avansas) (jei taikoma)</w:t>
      </w:r>
    </w:p>
    <w:p w14:paraId="594C5F6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1F5DC5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 Bendrųjų sąlygų 12.1 poskyrio sąlygos taikomos tuo atveju, jei Specialiosiose sąlygose yra nurodyta, kad Tiekėjui mokamas išankstinis mokėjimas (avansas) (toliau –</w:t>
      </w:r>
      <w:r w:rsidRPr="00E01D1A">
        <w:rPr>
          <w:rFonts w:ascii="Verdana" w:hAnsi="Verdana"/>
          <w:b/>
          <w:bCs/>
          <w:sz w:val="20"/>
        </w:rPr>
        <w:t xml:space="preserve"> Avansas</w:t>
      </w:r>
      <w:r w:rsidRPr="00E01D1A">
        <w:rPr>
          <w:rFonts w:ascii="Verdana" w:hAnsi="Verdana"/>
          <w:sz w:val="20"/>
        </w:rPr>
        <w:t>).</w:t>
      </w:r>
    </w:p>
    <w:p w14:paraId="30121C1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12.1.2. Pirkėjas sumoka Tiekėjui ne didesnį kaip Specialiosiose sąlygose nurodyto dydžio Avansą.</w:t>
      </w:r>
    </w:p>
    <w:p w14:paraId="41CB8F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w:t>
      </w:r>
      <w:r w:rsidRPr="00E01D1A">
        <w:rPr>
          <w:rFonts w:ascii="Verdana" w:hAnsi="Verdana"/>
          <w:sz w:val="20"/>
        </w:rPr>
        <w:lastRenderedPageBreak/>
        <w:t xml:space="preserve">įsipareigojimų įvykdymo užtikrinimą ne mažesnei kaip Specialiosiose sąlygose prašomo Avanso dydžio sumai (toliau – </w:t>
      </w:r>
      <w:r w:rsidRPr="00E01D1A">
        <w:rPr>
          <w:rFonts w:ascii="Verdana" w:hAnsi="Verdana"/>
          <w:b/>
          <w:sz w:val="20"/>
        </w:rPr>
        <w:t>Avanso užtikrinimas</w:t>
      </w:r>
      <w:r w:rsidRPr="00E01D1A">
        <w:rPr>
          <w:rFonts w:ascii="Verdana" w:hAnsi="Verdana"/>
          <w:sz w:val="20"/>
        </w:rPr>
        <w:t>).</w:t>
      </w:r>
    </w:p>
    <w:p w14:paraId="3954592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b/>
          <w:bCs/>
          <w:sz w:val="20"/>
        </w:rPr>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01D1A">
        <w:rPr>
          <w:rFonts w:ascii="Verdana" w:hAnsi="Verdana"/>
          <w:sz w:val="20"/>
        </w:rPr>
        <w:t xml:space="preserve"> </w:t>
      </w:r>
      <w:r w:rsidRPr="00E01D1A">
        <w:rPr>
          <w:rFonts w:ascii="Verdana" w:eastAsia="Arial" w:hAnsi="Verdana"/>
          <w:sz w:val="20"/>
          <w:shd w:val="clear" w:color="auto" w:fill="FFFFFF"/>
        </w:rPr>
        <w:t>įstatymų bei kitų teisės aktų</w:t>
      </w:r>
      <w:r w:rsidRPr="00E01D1A">
        <w:rPr>
          <w:rFonts w:ascii="Verdana" w:eastAsia="Arial" w:hAnsi="Verdana"/>
          <w:sz w:val="20"/>
        </w:rPr>
        <w:t xml:space="preserve"> </w:t>
      </w:r>
      <w:r w:rsidRPr="00E01D1A">
        <w:rPr>
          <w:rFonts w:ascii="Verdana" w:eastAsia="Arial" w:hAnsi="Verdana"/>
          <w:sz w:val="20"/>
          <w:shd w:val="clear" w:color="auto" w:fill="FFFFFF"/>
        </w:rPr>
        <w:t>nuostatas.</w:t>
      </w:r>
    </w:p>
    <w:p w14:paraId="73EC536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C487F6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44C0B9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465D87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12.1.7. Avanso užtikrinimo suma turi būti nurodoma ir išmokama eurais.</w:t>
      </w:r>
    </w:p>
    <w:p w14:paraId="122EAFB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12.1.8. Avanso užtikrinimas turi būti surašytas lietuvių arba kita kalba (esant Pirkėjo prašymui, turi būti pateiktas vertimas į lietuvių kalbą).</w:t>
      </w:r>
    </w:p>
    <w:p w14:paraId="2418C3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12.1.9. Avanso užtikrinimas, neatitinkantis šiame Sutarties poskyryje nustatytų reikalavimų, nebus priimamas.</w:t>
      </w:r>
    </w:p>
    <w:p w14:paraId="6509FC9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B2B80C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12.1.11. Pirkėjas sumoka Tiekėjui Avansą per Specialiosiose sąlygose numatytą terminą nuo išankstinio mokėjimo sąskaitos ir Avanso užtikrinimo (jei taikoma) gavimo dienos. Sumokėto Avanso suma išskaitoma iš mokėtinos sumos.</w:t>
      </w:r>
    </w:p>
    <w:p w14:paraId="5EF8F37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12.1.12. Nutraukus Sutartį, Tiekėjas privalo grąžinti Pirkėjui gautą Avansą per 5 (penkias) darbo dienas (jeigu dalis </w:t>
      </w:r>
      <w:r w:rsidRPr="00E01D1A">
        <w:rPr>
          <w:rFonts w:ascii="Verdana" w:eastAsia="Arial" w:hAnsi="Verdana"/>
          <w:sz w:val="20"/>
        </w:rPr>
        <w:t>Paslaugų yra suteikta</w:t>
      </w:r>
      <w:r w:rsidRPr="00E01D1A">
        <w:rPr>
          <w:rFonts w:ascii="Verdana" w:hAnsi="Verdana"/>
          <w:sz w:val="20"/>
        </w:rPr>
        <w:t xml:space="preserve">, Pirkėjas jas yra priėmęs ir </w:t>
      </w:r>
      <w:r w:rsidRPr="00E01D1A">
        <w:rPr>
          <w:rFonts w:ascii="Verdana" w:eastAsia="Arial" w:hAnsi="Verdana"/>
          <w:sz w:val="20"/>
        </w:rPr>
        <w:t>Paslaugų rezultatu</w:t>
      </w:r>
      <w:r w:rsidRPr="00E01D1A">
        <w:rPr>
          <w:rFonts w:ascii="Verdana" w:hAnsi="Verdana"/>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FA00E05" w14:textId="77777777" w:rsidR="002D5D84" w:rsidRPr="00E01D1A" w:rsidRDefault="002D5D84" w:rsidP="002D5D84">
      <w:pPr>
        <w:tabs>
          <w:tab w:val="left" w:pos="567"/>
        </w:tabs>
        <w:spacing w:line="276" w:lineRule="auto"/>
        <w:jc w:val="both"/>
        <w:textAlignment w:val="baseline"/>
        <w:rPr>
          <w:rFonts w:ascii="Verdana" w:hAnsi="Verdana"/>
          <w:sz w:val="20"/>
        </w:rPr>
      </w:pPr>
    </w:p>
    <w:p w14:paraId="0A4692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12.2.</w:t>
      </w:r>
      <w:r w:rsidRPr="00E01D1A">
        <w:rPr>
          <w:rFonts w:ascii="Verdana" w:eastAsia="Arial" w:hAnsi="Verdana"/>
          <w:b/>
          <w:bCs/>
          <w:sz w:val="20"/>
        </w:rPr>
        <w:tab/>
      </w:r>
      <w:r w:rsidRPr="00E01D1A">
        <w:rPr>
          <w:rFonts w:ascii="Verdana" w:eastAsia="Arial" w:hAnsi="Verdana"/>
          <w:b/>
          <w:sz w:val="20"/>
        </w:rPr>
        <w:t>Mokėjimų tvarka</w:t>
      </w:r>
    </w:p>
    <w:p w14:paraId="5078039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72FD5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w:t>
      </w:r>
      <w:r w:rsidRPr="00E01D1A">
        <w:rPr>
          <w:rFonts w:ascii="Verdana" w:eastAsia="Arial" w:hAnsi="Verdana"/>
          <w:sz w:val="20"/>
        </w:rPr>
        <w:tab/>
      </w:r>
      <w:r w:rsidRPr="00E01D1A">
        <w:rPr>
          <w:rFonts w:ascii="Verdana" w:hAnsi="Verdana"/>
          <w:sz w:val="20"/>
        </w:rPr>
        <w:t xml:space="preserve">Tiekėjas išrašo Sąskaitą tik Šalims pasirašius </w:t>
      </w:r>
      <w:r w:rsidRPr="00E01D1A">
        <w:rPr>
          <w:rFonts w:ascii="Verdana" w:eastAsia="Arial" w:hAnsi="Verdana"/>
          <w:sz w:val="20"/>
        </w:rPr>
        <w:t>Paslaugų</w:t>
      </w:r>
      <w:r w:rsidRPr="00E01D1A">
        <w:rPr>
          <w:rFonts w:ascii="Verdana" w:hAnsi="Verdana"/>
          <w:sz w:val="20"/>
        </w:rPr>
        <w:t xml:space="preserve"> perdavimo–priėmimo aktą, jeigu kitaip nenumatyta Specialiosiose sąlygose</w:t>
      </w:r>
      <w:r w:rsidRPr="00E01D1A">
        <w:rPr>
          <w:rFonts w:ascii="Verdana" w:eastAsia="Arial" w:hAnsi="Verdana"/>
          <w:sz w:val="20"/>
        </w:rPr>
        <w:t>:</w:t>
      </w:r>
    </w:p>
    <w:p w14:paraId="7130FB9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12.2.1.1.</w:t>
      </w:r>
      <w:r w:rsidRPr="00E01D1A">
        <w:rPr>
          <w:rFonts w:ascii="Verdana" w:eastAsia="Arial" w:hAnsi="Verdana"/>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F31926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12.2.1.2. </w:t>
      </w:r>
      <w:r w:rsidRPr="00E01D1A">
        <w:rPr>
          <w:rFonts w:ascii="Verdana" w:eastAsia="Arial" w:hAnsi="Verdana"/>
          <w:sz w:val="20"/>
        </w:rPr>
        <w:tab/>
        <w:t>Europos elektroninių sąskaitų faktūrų standarto neatitinkančią elektroninę sąskaitą faktūrą Tiekėjas gali teikti tik naudodamasis Sąskaitų administravimo bendrosios informacinės sistemos(toliau – SABIS priemonėmis.</w:t>
      </w:r>
    </w:p>
    <w:p w14:paraId="2BCB11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12.2.2.</w:t>
      </w:r>
      <w:r w:rsidRPr="00E01D1A">
        <w:rPr>
          <w:rFonts w:ascii="Verdana" w:eastAsia="Arial" w:hAnsi="Verdana"/>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873D3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12.2.3.</w:t>
      </w:r>
      <w:r w:rsidRPr="00E01D1A">
        <w:rPr>
          <w:rFonts w:ascii="Verdana" w:hAnsi="Verdana"/>
          <w:sz w:val="20"/>
        </w:rPr>
        <w:tab/>
        <w:t>Išankstinio mokėjimo sąskaitas (jeigu Specialiosiose sąlygose yra numatytas Avanso mokėjimas) Tiekėjas privalo pateikti šiame Sutarties poskyryje nustatyta tvarka.</w:t>
      </w:r>
    </w:p>
    <w:p w14:paraId="7E97F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12.2.4.</w:t>
      </w:r>
      <w:r w:rsidRPr="00E01D1A">
        <w:rPr>
          <w:rFonts w:ascii="Verdana" w:hAnsi="Verdana"/>
          <w:sz w:val="20"/>
        </w:rPr>
        <w:tab/>
      </w:r>
      <w:r w:rsidRPr="00E01D1A">
        <w:rPr>
          <w:rFonts w:ascii="Verdana" w:eastAsia="Arial" w:hAnsi="Verdana"/>
          <w:sz w:val="20"/>
        </w:rPr>
        <w:t>Pirkėjas atlieka mokėjimus už Paslaugas Specialiosiose sąlygose nustatytais terminais.</w:t>
      </w:r>
    </w:p>
    <w:p w14:paraId="279D393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12.2.5.</w:t>
      </w:r>
      <w:r w:rsidRPr="00E01D1A">
        <w:rPr>
          <w:rFonts w:ascii="Verdana" w:eastAsia="Arial" w:hAnsi="Verdana"/>
          <w:sz w:val="20"/>
        </w:rPr>
        <w:tab/>
        <w:t>Už mokėjimų pagal Sutartį vėlavimus Pirkėjui taikomos netesybos Specialiosiose sąlygose nustatyta tvarka.</w:t>
      </w:r>
    </w:p>
    <w:p w14:paraId="55A8B1D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12.2.6.</w:t>
      </w:r>
      <w:r w:rsidRPr="00E01D1A">
        <w:rPr>
          <w:rFonts w:ascii="Verdana" w:hAnsi="Verdana"/>
          <w:sz w:val="20"/>
        </w:rPr>
        <w:tab/>
      </w:r>
      <w:r w:rsidRPr="00E01D1A">
        <w:rPr>
          <w:rFonts w:ascii="Verdana" w:eastAsia="Arial" w:hAnsi="Verdana"/>
          <w:sz w:val="20"/>
        </w:rPr>
        <w:t>Jei Paslaugos teikiamos etapais ar periodais aukščiau nurodyta atsiskaitymo tvarka galioja kiekvienam Paslaugų teikimo etapui ar periodui, jei Specialiosiose sąlygose nenustatyta kitaip.</w:t>
      </w:r>
    </w:p>
    <w:p w14:paraId="43BB9485"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12.2.7.</w:t>
      </w:r>
      <w:r w:rsidRPr="00E01D1A">
        <w:rPr>
          <w:rFonts w:ascii="Verdana" w:eastAsia="Arial" w:hAnsi="Verdana"/>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E3D7F1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8428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12.3.</w:t>
      </w:r>
      <w:r w:rsidRPr="00E01D1A">
        <w:rPr>
          <w:rFonts w:ascii="Verdana" w:eastAsia="Arial" w:hAnsi="Verdana"/>
          <w:b/>
          <w:bCs/>
          <w:sz w:val="20"/>
        </w:rPr>
        <w:tab/>
      </w:r>
      <w:r w:rsidRPr="00E01D1A">
        <w:rPr>
          <w:rFonts w:ascii="Verdana" w:eastAsia="Arial" w:hAnsi="Verdana"/>
          <w:b/>
          <w:sz w:val="20"/>
        </w:rPr>
        <w:t>Kiti atsiskaitymo klausimai</w:t>
      </w:r>
    </w:p>
    <w:p w14:paraId="5A9D27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9F9B51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12.3.1.</w:t>
      </w:r>
      <w:r w:rsidRPr="00E01D1A">
        <w:rPr>
          <w:rFonts w:ascii="Verdana" w:eastAsia="Arial" w:hAnsi="Verdana"/>
          <w:sz w:val="20"/>
        </w:rPr>
        <w:tab/>
        <w:t>Pirkėjas privalo pervesti mokėjimus Tiekėjui į Tiekėjo banko sąskaitą, nurodytą Specialiosiose sąlygose.</w:t>
      </w:r>
    </w:p>
    <w:p w14:paraId="5BA5712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12.3.2.</w:t>
      </w:r>
      <w:r w:rsidRPr="00E01D1A">
        <w:rPr>
          <w:rFonts w:ascii="Verdana" w:eastAsia="Arial" w:hAnsi="Verdana"/>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4F29C5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12.3.3.</w:t>
      </w:r>
      <w:r w:rsidRPr="00E01D1A">
        <w:rPr>
          <w:rFonts w:ascii="Verdana" w:eastAsia="Arial" w:hAnsi="Verdana"/>
          <w:sz w:val="20"/>
        </w:rPr>
        <w:tab/>
        <w:t>Visi mokėjimai pagal Sutartį atliekami eurais.</w:t>
      </w:r>
    </w:p>
    <w:p w14:paraId="1A639D4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12.3.4.</w:t>
      </w:r>
      <w:r w:rsidRPr="00E01D1A">
        <w:rPr>
          <w:rFonts w:ascii="Verdana" w:eastAsia="Arial" w:hAnsi="Verdana"/>
          <w:sz w:val="20"/>
        </w:rPr>
        <w:tab/>
        <w:t>Už pavėluotus mokėjimus pagal Sutartį mokančioji Šalis privalo sumokėti kitai Šaliai Specialiosiose sąlygose nurodyto dydžio netesybas.</w:t>
      </w:r>
    </w:p>
    <w:p w14:paraId="7A957C2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53C858A1"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13.</w:t>
      </w:r>
      <w:r w:rsidRPr="00E01D1A">
        <w:rPr>
          <w:rFonts w:ascii="Verdana" w:eastAsia="Arial" w:hAnsi="Verdana"/>
          <w:b/>
          <w:bCs/>
          <w:caps/>
          <w:sz w:val="20"/>
        </w:rPr>
        <w:tab/>
      </w:r>
      <w:r w:rsidRPr="00E01D1A">
        <w:rPr>
          <w:rFonts w:ascii="Verdana" w:eastAsia="Arial" w:hAnsi="Verdana"/>
          <w:b/>
          <w:caps/>
          <w:sz w:val="20"/>
        </w:rPr>
        <w:t>Konfidenciali informacija</w:t>
      </w:r>
    </w:p>
    <w:p w14:paraId="47FCF38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4E17501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13.1.</w:t>
      </w:r>
      <w:r w:rsidRPr="00E01D1A">
        <w:rPr>
          <w:rFonts w:ascii="Verdana" w:eastAsia="Arial" w:hAnsi="Verdana"/>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69731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w:t>
      </w:r>
      <w:r w:rsidRPr="00E01D1A">
        <w:rPr>
          <w:rFonts w:ascii="Verdana" w:eastAsia="Arial" w:hAnsi="Verdana"/>
          <w:sz w:val="20"/>
        </w:rPr>
        <w:tab/>
        <w:t>Šalis turi teisę atskleisti kitos Šalies konfidencialią informaciją šiais atvejais:</w:t>
      </w:r>
    </w:p>
    <w:p w14:paraId="3B709A7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13.2.1.</w:t>
      </w:r>
      <w:r w:rsidRPr="00E01D1A">
        <w:rPr>
          <w:rFonts w:ascii="Verdana" w:eastAsia="Arial" w:hAnsi="Verdana"/>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9E367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13.2.2.</w:t>
      </w:r>
      <w:r w:rsidRPr="00E01D1A">
        <w:rPr>
          <w:rFonts w:ascii="Verdana" w:eastAsia="Arial" w:hAnsi="Verdana"/>
          <w:sz w:val="20"/>
        </w:rPr>
        <w:tab/>
        <w:t xml:space="preserve">konfidencialią informaciją yra būtina atskleisti pagal </w:t>
      </w:r>
      <w:r w:rsidRPr="00E01D1A">
        <w:rPr>
          <w:rFonts w:ascii="Verdana" w:hAnsi="Verdana"/>
          <w:sz w:val="20"/>
        </w:rPr>
        <w:t>įstatymų bei kitų teisės aktų</w:t>
      </w:r>
      <w:r w:rsidRPr="00E01D1A">
        <w:rPr>
          <w:rFonts w:ascii="Verdana" w:eastAsia="Arial" w:hAnsi="Verdana"/>
          <w:sz w:val="20"/>
        </w:rPr>
        <w:t xml:space="preserve"> reikalavimus, įskaitant atvejus, kai to reikalauja viešojo administravimo subjektai, taip, kaip jie apibrėžti Lietuvos Respublikos viešojo administravimo įstatyme.</w:t>
      </w:r>
    </w:p>
    <w:p w14:paraId="53FA2B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13.3.</w:t>
      </w:r>
      <w:r w:rsidRPr="00E01D1A">
        <w:rPr>
          <w:rFonts w:ascii="Verdana" w:eastAsia="Arial" w:hAnsi="Verdana"/>
          <w:sz w:val="20"/>
        </w:rPr>
        <w:tab/>
        <w:t xml:space="preserve">Prieš atskleisdama konfidencialią informaciją, Šalis privalo informuoti kitą Šalį (tiek, kiek tai nedraudžiama pagal </w:t>
      </w:r>
      <w:r w:rsidRPr="00E01D1A">
        <w:rPr>
          <w:rFonts w:ascii="Verdana" w:hAnsi="Verdana"/>
          <w:sz w:val="20"/>
        </w:rPr>
        <w:t>įstatymus bei kitus teisės aktus</w:t>
      </w:r>
      <w:r w:rsidRPr="00E01D1A">
        <w:rPr>
          <w:rFonts w:ascii="Verdana" w:eastAsia="Arial" w:hAnsi="Verdana"/>
          <w:sz w:val="20"/>
        </w:rPr>
        <w:t xml:space="preserve">) apie būtinybę arba gautą viešojo administravimo subjekto reikalavimą atskleisti konfidencialią informaciją ir imtis protingų </w:t>
      </w:r>
      <w:r w:rsidRPr="00E01D1A">
        <w:rPr>
          <w:rFonts w:ascii="Verdana" w:eastAsia="Arial" w:hAnsi="Verdana"/>
          <w:sz w:val="20"/>
        </w:rPr>
        <w:lastRenderedPageBreak/>
        <w:t>priemonių, siekdama užtikrinti atskleistos informacijos konfidencialumą.</w:t>
      </w:r>
    </w:p>
    <w:p w14:paraId="3F5AF4E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Šalis atsako:</w:t>
      </w:r>
    </w:p>
    <w:p w14:paraId="1F72C91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13.4.1.</w:t>
      </w:r>
      <w:r w:rsidRPr="00E01D1A">
        <w:rPr>
          <w:rFonts w:ascii="Verdana" w:eastAsia="Arial" w:hAnsi="Verdana"/>
          <w:sz w:val="20"/>
        </w:rPr>
        <w:tab/>
        <w:t>už bet kokį neteisėtą, įskaitant atsitiktinį, kitos Šalies konfidencialios informacijos ar bet kurios jos dalies atskleidimą ar perdavimą arba konfidencialios informacijos neteisėtą naudojimą;</w:t>
      </w:r>
    </w:p>
    <w:p w14:paraId="1198680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13.4.2.</w:t>
      </w:r>
      <w:r w:rsidRPr="00E01D1A">
        <w:rPr>
          <w:rFonts w:ascii="Verdana" w:eastAsia="Arial" w:hAnsi="Verdana"/>
          <w:sz w:val="20"/>
        </w:rPr>
        <w:tab/>
        <w:t>už tai, kad nesiėmė visų protingų veiksmų, kad išsaugotų ir apsaugotų kitos Šalies konfidencialią informaciją ar bet kurią jos dalį, užkirstų kelią tolesniam jos neteisėtam atskleidimui, perdavimui ar naudojimui.</w:t>
      </w:r>
    </w:p>
    <w:p w14:paraId="1EDB4F4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13.5.</w:t>
      </w:r>
      <w:r w:rsidRPr="00E01D1A">
        <w:rPr>
          <w:rFonts w:ascii="Verdana" w:eastAsia="Arial" w:hAnsi="Verdana"/>
          <w:sz w:val="20"/>
        </w:rPr>
        <w:tab/>
        <w:t>Šalis, nepagrįstai atskleidusi kitos Šalies konfidencialią informaciją, privalo sumokėti kitai Šaliai Specialiosiose sąlygose nurodyto dydžio baudą.</w:t>
      </w:r>
    </w:p>
    <w:p w14:paraId="5E7DFB6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2221EA9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14.</w:t>
      </w:r>
      <w:r w:rsidRPr="00E01D1A">
        <w:rPr>
          <w:rFonts w:ascii="Verdana" w:eastAsia="Arial" w:hAnsi="Verdana"/>
          <w:b/>
          <w:bCs/>
          <w:caps/>
          <w:sz w:val="20"/>
        </w:rPr>
        <w:tab/>
      </w:r>
      <w:r w:rsidRPr="00E01D1A">
        <w:rPr>
          <w:rFonts w:ascii="Verdana" w:eastAsia="Arial" w:hAnsi="Verdana"/>
          <w:b/>
          <w:caps/>
          <w:sz w:val="20"/>
        </w:rPr>
        <w:t>Asmens duomenų apsauga</w:t>
      </w:r>
    </w:p>
    <w:p w14:paraId="0A30A23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06CB837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14.1.</w:t>
      </w:r>
      <w:r w:rsidRPr="00E01D1A">
        <w:rPr>
          <w:rFonts w:ascii="Verdana" w:eastAsia="Arial" w:hAnsi="Verdana"/>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87EB57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14.2.</w:t>
      </w:r>
      <w:r w:rsidRPr="00E01D1A">
        <w:rPr>
          <w:rFonts w:ascii="Verdana" w:hAnsi="Verdana"/>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0042BCF" w14:textId="77777777" w:rsidR="002D5D84" w:rsidRPr="00E01D1A" w:rsidRDefault="002D5D84" w:rsidP="002D5D84">
      <w:pPr>
        <w:tabs>
          <w:tab w:val="left" w:pos="0"/>
          <w:tab w:val="left" w:pos="851"/>
          <w:tab w:val="left" w:pos="992"/>
          <w:tab w:val="left" w:pos="1134"/>
        </w:tabs>
        <w:spacing w:line="276" w:lineRule="auto"/>
        <w:jc w:val="both"/>
        <w:rPr>
          <w:rFonts w:ascii="Verdana" w:eastAsia="Arial" w:hAnsi="Verdana"/>
          <w:b/>
          <w:bCs/>
          <w:sz w:val="20"/>
        </w:rPr>
      </w:pPr>
    </w:p>
    <w:p w14:paraId="7B118A0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caps/>
          <w:sz w:val="20"/>
        </w:rPr>
      </w:pPr>
      <w:r w:rsidRPr="00E01D1A">
        <w:rPr>
          <w:rFonts w:ascii="Verdana" w:eastAsia="Arial" w:hAnsi="Verdana"/>
          <w:b/>
          <w:bCs/>
          <w:caps/>
          <w:sz w:val="20"/>
        </w:rPr>
        <w:t>15.</w:t>
      </w:r>
      <w:r w:rsidRPr="00E01D1A">
        <w:rPr>
          <w:rFonts w:ascii="Verdana" w:eastAsia="Arial" w:hAnsi="Verdana"/>
          <w:b/>
          <w:bCs/>
          <w:caps/>
          <w:sz w:val="20"/>
        </w:rPr>
        <w:tab/>
      </w:r>
      <w:r w:rsidRPr="00E01D1A">
        <w:rPr>
          <w:rFonts w:ascii="Verdana" w:eastAsia="Arial" w:hAnsi="Verdana"/>
          <w:b/>
          <w:caps/>
          <w:sz w:val="20"/>
        </w:rPr>
        <w:t>INTELEKTINĖ NUOSAVYBĖ</w:t>
      </w:r>
    </w:p>
    <w:p w14:paraId="6AE9029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caps/>
          <w:sz w:val="20"/>
        </w:rPr>
      </w:pPr>
    </w:p>
    <w:p w14:paraId="0816136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E01D1A">
        <w:rPr>
          <w:rFonts w:ascii="Verdana" w:eastAsia="Arial" w:hAnsi="Verdana"/>
          <w:sz w:val="20"/>
        </w:rPr>
        <w:t>Paslaugų</w:t>
      </w:r>
      <w:r w:rsidRPr="00E01D1A">
        <w:rPr>
          <w:rFonts w:ascii="Verdana" w:hAnsi="Verdana"/>
          <w:sz w:val="20"/>
        </w:rPr>
        <w:t xml:space="preserve"> pobūdžio ar (ir) išimtinių teisių, patentų ir kt.</w:t>
      </w:r>
    </w:p>
    <w:p w14:paraId="51F2620E" w14:textId="77777777" w:rsidR="002D5D84" w:rsidRPr="00E01D1A" w:rsidRDefault="21B5A4C1" w:rsidP="21B5A4C1">
      <w:pPr>
        <w:tabs>
          <w:tab w:val="left" w:pos="567"/>
        </w:tabs>
        <w:spacing w:line="276" w:lineRule="auto"/>
        <w:jc w:val="both"/>
        <w:textAlignment w:val="baseline"/>
        <w:rPr>
          <w:rFonts w:ascii="Verdana" w:hAnsi="Verdana"/>
          <w:sz w:val="20"/>
        </w:rPr>
      </w:pPr>
      <w:r w:rsidRPr="21B5A4C1">
        <w:rPr>
          <w:rFonts w:ascii="Verdana" w:hAnsi="Verdana"/>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AA889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EB1D798"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7A88E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16.</w:t>
      </w:r>
      <w:r w:rsidRPr="00E01D1A">
        <w:rPr>
          <w:rFonts w:ascii="Verdana" w:eastAsia="Arial" w:hAnsi="Verdana"/>
          <w:b/>
          <w:bCs/>
          <w:caps/>
          <w:sz w:val="20"/>
        </w:rPr>
        <w:tab/>
      </w:r>
      <w:r w:rsidRPr="00E01D1A">
        <w:rPr>
          <w:rFonts w:ascii="Verdana" w:eastAsia="Arial" w:hAnsi="Verdana"/>
          <w:b/>
          <w:caps/>
          <w:sz w:val="20"/>
        </w:rPr>
        <w:t>Pareiškimai ir garantijos</w:t>
      </w:r>
    </w:p>
    <w:p w14:paraId="787E0B1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67CDB9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 Kiekviena iš Šalių pareiškia ir garantuoja kitai Šaliai, kad:</w:t>
      </w:r>
    </w:p>
    <w:p w14:paraId="4F00B5C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16.1.1. yra teisėtai priimti ir galioja visi būtini sprendimai, gauti leidimai bei sutikimai, taip pat teisėtai atlikti ir galioja kiti teisiniai veiksmai, reikalingi Sutarties sudarymui, galiojimui ir vykdymui;</w:t>
      </w:r>
    </w:p>
    <w:p w14:paraId="694A542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16.1.2. sudarydama Sutartį, Šalis neviršija savo kompetencijos ir nepažeidžia jai taikomų </w:t>
      </w:r>
      <w:r w:rsidRPr="00E01D1A">
        <w:rPr>
          <w:rFonts w:ascii="Verdana" w:hAnsi="Verdana"/>
          <w:sz w:val="20"/>
        </w:rPr>
        <w:t xml:space="preserve">įstatymų </w:t>
      </w:r>
      <w:r w:rsidRPr="00E01D1A">
        <w:rPr>
          <w:rFonts w:ascii="Verdana" w:hAnsi="Verdana"/>
          <w:sz w:val="20"/>
        </w:rPr>
        <w:lastRenderedPageBreak/>
        <w:t>bei kitų teisės aktų</w:t>
      </w:r>
      <w:r w:rsidRPr="00E01D1A">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638C4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9C98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AA599B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E07EF9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16.1.6. visi Šalies pareiškimai ir garantijos yra išsamūs ir nepalieka nutylėtų jokių aplinkybių, kurios darytų šiuos pareiškimus ar garantijas neteisingais.</w:t>
      </w:r>
    </w:p>
    <w:p w14:paraId="217EEDA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16.2. Tiekėjas papildomai pareiškia ir garantuoja Pirkėjui, kad Tiekėjas, subtiekėjai, jungtinės veiklos partneriai ir specialistai turi galiojančius ir teisėtus visus </w:t>
      </w:r>
      <w:r w:rsidRPr="00E01D1A">
        <w:rPr>
          <w:rFonts w:ascii="Verdana" w:hAnsi="Verdana"/>
          <w:sz w:val="20"/>
        </w:rPr>
        <w:t>įstatymuose bei kituose teisės aktuose</w:t>
      </w:r>
      <w:r w:rsidRPr="00E01D1A">
        <w:rPr>
          <w:rFonts w:ascii="Verdana" w:eastAsia="Arial" w:hAnsi="Verdana"/>
          <w:sz w:val="20"/>
        </w:rPr>
        <w:t xml:space="preserve"> numatytus leidimus, licencijas, atestatus, teisės pripažinimo dokumentus, reikalingus vykdant Sutartį.</w:t>
      </w:r>
    </w:p>
    <w:p w14:paraId="1D6F5D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16.3. </w:t>
      </w:r>
      <w:r w:rsidRPr="00E01D1A">
        <w:rPr>
          <w:rFonts w:ascii="Verdana" w:hAnsi="Verdana"/>
          <w:sz w:val="20"/>
        </w:rPr>
        <w:t>Tiekėjas pareiškia, kad suteiktų Paslaugų rezultato disponavimo, valdymo ir naudojimosi teisės nėra apribotos</w:t>
      </w:r>
      <w:r w:rsidRPr="00E01D1A">
        <w:rPr>
          <w:rFonts w:ascii="Verdana" w:eastAsia="Arial" w:hAnsi="Verdana"/>
          <w:sz w:val="20"/>
        </w:rPr>
        <w:t xml:space="preserve"> </w:t>
      </w:r>
      <w:r w:rsidRPr="00E01D1A">
        <w:rPr>
          <w:rFonts w:ascii="Verdana" w:eastAsia="Arial" w:hAnsi="Verdana"/>
          <w:sz w:val="20"/>
          <w:shd w:val="clear" w:color="auto" w:fill="FFFFFF"/>
        </w:rPr>
        <w:t xml:space="preserve">ir jokie tretieji asmenys neturi pretenzijų į Sutartimi perduodamą </w:t>
      </w:r>
      <w:r w:rsidRPr="00E01D1A">
        <w:rPr>
          <w:rFonts w:ascii="Verdana" w:eastAsia="Arial" w:hAnsi="Verdana"/>
          <w:sz w:val="20"/>
        </w:rPr>
        <w:t>Paslaugų rezultatą</w:t>
      </w:r>
      <w:r w:rsidRPr="00E01D1A">
        <w:rPr>
          <w:rFonts w:ascii="Verdana" w:eastAsia="Arial" w:hAnsi="Verdana"/>
          <w:sz w:val="20"/>
          <w:shd w:val="clear" w:color="auto" w:fill="FFFFFF"/>
        </w:rPr>
        <w:t>.</w:t>
      </w:r>
    </w:p>
    <w:p w14:paraId="5454AFC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eastAsia="Arial" w:hAnsi="Verdana"/>
          <w:sz w:val="20"/>
        </w:rPr>
        <w:t>16.4. T</w:t>
      </w:r>
      <w:r w:rsidRPr="00E01D1A">
        <w:rPr>
          <w:rFonts w:ascii="Verdana" w:hAnsi="Verdana"/>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E92C2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p>
    <w:p w14:paraId="3F4ED3F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17.</w:t>
      </w:r>
      <w:r w:rsidRPr="00E01D1A">
        <w:rPr>
          <w:rFonts w:ascii="Verdana" w:eastAsia="Arial" w:hAnsi="Verdana"/>
          <w:b/>
          <w:bCs/>
          <w:caps/>
          <w:sz w:val="20"/>
        </w:rPr>
        <w:tab/>
      </w:r>
      <w:r w:rsidRPr="00E01D1A">
        <w:rPr>
          <w:rFonts w:ascii="Verdana" w:eastAsia="Arial" w:hAnsi="Verdana"/>
          <w:b/>
          <w:caps/>
          <w:sz w:val="20"/>
        </w:rPr>
        <w:t>Bendrieji atsakomybės klausimai</w:t>
      </w:r>
    </w:p>
    <w:p w14:paraId="4E268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p>
    <w:p w14:paraId="37F1F89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17.1. Netesybų sumokėjimas už vėlavimą ar pareigų pagal Sutartį pažeidimą neatleidžia Šalies nuo Sutartyje numatytų jos pareigų vykdymo.</w:t>
      </w:r>
    </w:p>
    <w:p w14:paraId="58DB8396"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01D1A">
        <w:rPr>
          <w:rFonts w:ascii="Verdana" w:hAnsi="Verdana"/>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854088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AD8FB1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17.4. Šioje Sutartyje numatytos teisių gynybos priemonės neapriboja Šalių teisės pasinaudoti kitomis teisėtomis teisių gynybos priemonėmis.</w:t>
      </w:r>
    </w:p>
    <w:p w14:paraId="012664F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8FC6B5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46AEBC00" w14:textId="77777777" w:rsidR="002D5D84" w:rsidRPr="00E01D1A" w:rsidRDefault="002D5D84" w:rsidP="002D5D84">
      <w:pPr>
        <w:widowControl w:val="0"/>
        <w:tabs>
          <w:tab w:val="left" w:pos="567"/>
          <w:tab w:val="left" w:pos="851"/>
          <w:tab w:val="left" w:pos="992"/>
          <w:tab w:val="left" w:pos="1134"/>
        </w:tabs>
        <w:spacing w:line="276" w:lineRule="auto"/>
        <w:ind w:firstLine="53"/>
        <w:jc w:val="both"/>
        <w:rPr>
          <w:rFonts w:ascii="Verdana" w:eastAsia="Arial" w:hAnsi="Verdana"/>
          <w:sz w:val="20"/>
        </w:rPr>
      </w:pPr>
    </w:p>
    <w:p w14:paraId="386F37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18.</w:t>
      </w:r>
      <w:r w:rsidRPr="00E01D1A">
        <w:rPr>
          <w:rFonts w:ascii="Verdana" w:eastAsia="Arial" w:hAnsi="Verdana"/>
          <w:b/>
          <w:bCs/>
          <w:caps/>
          <w:sz w:val="20"/>
        </w:rPr>
        <w:tab/>
      </w:r>
      <w:r w:rsidRPr="00E01D1A">
        <w:rPr>
          <w:rFonts w:ascii="Verdana" w:eastAsia="Arial" w:hAnsi="Verdana"/>
          <w:b/>
          <w:caps/>
          <w:sz w:val="20"/>
        </w:rPr>
        <w:t>Nenugalima jėga (FORCE MAJEURE)</w:t>
      </w:r>
    </w:p>
    <w:p w14:paraId="1DB79C0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27E86FA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18.1.</w:t>
      </w:r>
      <w:r w:rsidRPr="00E01D1A">
        <w:rPr>
          <w:rFonts w:ascii="Verdana" w:eastAsia="Arial" w:hAnsi="Verdana"/>
          <w:b/>
          <w:bCs/>
          <w:sz w:val="20"/>
        </w:rPr>
        <w:tab/>
      </w:r>
      <w:r w:rsidRPr="00E01D1A">
        <w:rPr>
          <w:rFonts w:ascii="Verdana" w:eastAsia="Arial" w:hAnsi="Verdana"/>
          <w:sz w:val="20"/>
        </w:rPr>
        <w:t>Atsakomybė pagal Sutartį netaikoma, taip pat Šalys gali būti visiškai ar iš dalies atleistos nuo civilinės atsakomybės šiais pagrindais:</w:t>
      </w:r>
    </w:p>
    <w:p w14:paraId="1B10810F"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18.1.1.</w:t>
      </w:r>
      <w:r w:rsidRPr="00E01D1A">
        <w:rPr>
          <w:rFonts w:ascii="Verdana" w:eastAsia="Cambria" w:hAnsi="Verdana"/>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333EE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hAnsi="Verdana"/>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4014C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18.2.</w:t>
      </w:r>
      <w:r w:rsidRPr="00E01D1A">
        <w:rPr>
          <w:rFonts w:ascii="Verdana" w:eastAsia="Arial" w:hAnsi="Verdana"/>
          <w:b/>
          <w:bCs/>
          <w:sz w:val="20"/>
        </w:rPr>
        <w:tab/>
      </w:r>
      <w:r w:rsidRPr="00E01D1A">
        <w:rPr>
          <w:rFonts w:ascii="Verdana" w:eastAsia="Arial" w:hAnsi="Verdana"/>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76A0F0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18.3.</w:t>
      </w:r>
      <w:r w:rsidRPr="00E01D1A">
        <w:rPr>
          <w:rFonts w:ascii="Verdana" w:eastAsia="Arial" w:hAnsi="Verdana"/>
          <w:b/>
          <w:bCs/>
          <w:sz w:val="20"/>
        </w:rPr>
        <w:tab/>
      </w:r>
      <w:r w:rsidRPr="00E01D1A">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ACE64B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18.4.</w:t>
      </w:r>
      <w:r w:rsidRPr="00E01D1A">
        <w:rPr>
          <w:rFonts w:ascii="Verdana" w:eastAsia="Arial" w:hAnsi="Verdana"/>
          <w:sz w:val="20"/>
        </w:rPr>
        <w:tab/>
        <w:t>Jeigu nenugalimos jėgos (</w:t>
      </w:r>
      <w:r w:rsidRPr="00E01D1A">
        <w:rPr>
          <w:rFonts w:ascii="Verdana" w:eastAsia="Arial" w:hAnsi="Verdana"/>
          <w:iCs/>
          <w:sz w:val="20"/>
        </w:rPr>
        <w:t>force majeure</w:t>
      </w:r>
      <w:r w:rsidRPr="00E01D1A">
        <w:rPr>
          <w:rFonts w:ascii="Verdana" w:eastAsia="Arial" w:hAnsi="Verdana"/>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AFB9C8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1B08F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19.</w:t>
      </w:r>
      <w:r w:rsidRPr="00E01D1A">
        <w:rPr>
          <w:rFonts w:ascii="Verdana" w:eastAsia="Arial" w:hAnsi="Verdana"/>
          <w:b/>
          <w:bCs/>
          <w:caps/>
          <w:sz w:val="20"/>
        </w:rPr>
        <w:tab/>
      </w:r>
      <w:r w:rsidRPr="00E01D1A">
        <w:rPr>
          <w:rFonts w:ascii="Verdana" w:eastAsia="Arial" w:hAnsi="Verdana"/>
          <w:b/>
          <w:caps/>
          <w:sz w:val="20"/>
        </w:rPr>
        <w:t>Sutarties nuostatų negaliojimas</w:t>
      </w:r>
    </w:p>
    <w:p w14:paraId="1D8C845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32BE53D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19.1.</w:t>
      </w:r>
      <w:r w:rsidRPr="00E01D1A">
        <w:rPr>
          <w:rFonts w:ascii="Verdana" w:eastAsia="Arial" w:hAnsi="Verdana"/>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01D1A">
        <w:rPr>
          <w:rFonts w:ascii="Verdana" w:hAnsi="Verdana"/>
          <w:sz w:val="20"/>
        </w:rPr>
        <w:t>įstatymų bei kitų teisės aktų</w:t>
      </w:r>
      <w:r w:rsidRPr="00E01D1A">
        <w:rPr>
          <w:rFonts w:ascii="Verdana" w:eastAsia="Arial" w:hAnsi="Verdana"/>
          <w:sz w:val="20"/>
        </w:rPr>
        <w:t xml:space="preserve"> ir galima daryti prielaidą, kad Sutartis būtų buvusi teisėtai sudaryta ir neįtraukus nuostatos, kuri yra negaliojanti.</w:t>
      </w:r>
    </w:p>
    <w:p w14:paraId="4AA2AB6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19.2.</w:t>
      </w:r>
      <w:r w:rsidRPr="00E01D1A">
        <w:rPr>
          <w:rFonts w:ascii="Verdana" w:eastAsia="Arial" w:hAnsi="Verdana"/>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D9681E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01916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20.</w:t>
      </w:r>
      <w:r w:rsidRPr="00E01D1A">
        <w:rPr>
          <w:rFonts w:ascii="Verdana" w:eastAsia="Arial" w:hAnsi="Verdana"/>
          <w:b/>
          <w:bCs/>
          <w:caps/>
          <w:sz w:val="20"/>
        </w:rPr>
        <w:tab/>
      </w:r>
      <w:r w:rsidRPr="00E01D1A">
        <w:rPr>
          <w:rFonts w:ascii="Verdana" w:eastAsia="Arial" w:hAnsi="Verdana"/>
          <w:b/>
          <w:caps/>
          <w:sz w:val="20"/>
        </w:rPr>
        <w:t>Sutarties pakeitimai</w:t>
      </w:r>
    </w:p>
    <w:p w14:paraId="4134994D"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9E9FA50" w14:textId="77777777" w:rsidR="002D5D84" w:rsidRPr="00E01D1A" w:rsidRDefault="002D5D84" w:rsidP="002D5D84">
      <w:pPr>
        <w:tabs>
          <w:tab w:val="left" w:pos="284"/>
          <w:tab w:val="left" w:pos="567"/>
        </w:tabs>
        <w:spacing w:line="276" w:lineRule="auto"/>
        <w:jc w:val="both"/>
        <w:rPr>
          <w:rFonts w:ascii="Verdana" w:hAnsi="Verdana"/>
          <w:sz w:val="20"/>
        </w:rPr>
      </w:pPr>
      <w:r w:rsidRPr="00E01D1A">
        <w:rPr>
          <w:rFonts w:ascii="Verdana" w:hAnsi="Verdana"/>
          <w:sz w:val="20"/>
        </w:rPr>
        <w:t>20.1. Sutarties sąlygos Sutarties galiojimo laikotarpiu negali būti keičiamos, išskyrus tokias Sutarties sąlygas, kurių keitimas numatytas Sutartyje ir (ar) galimas vadovaujantis VPĮ nuostatomis.</w:t>
      </w:r>
    </w:p>
    <w:p w14:paraId="403492A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20.2. Sutarties pakeitimai įforminami Šalims sudarant Susitarimą.</w:t>
      </w:r>
    </w:p>
    <w:p w14:paraId="3BEABE0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E01D1A">
        <w:rPr>
          <w:rFonts w:ascii="Verdana" w:hAnsi="Verdana"/>
          <w:sz w:val="20"/>
        </w:rPr>
        <w:t>įstatymų bei kitų teisės aktų</w:t>
      </w:r>
      <w:r w:rsidRPr="00E01D1A">
        <w:rPr>
          <w:rFonts w:ascii="Verdana" w:eastAsia="Arial" w:hAnsi="Verdana"/>
          <w:sz w:val="20"/>
        </w:rPr>
        <w:t xml:space="preserve"> nuostatomis.</w:t>
      </w:r>
    </w:p>
    <w:p w14:paraId="3787DB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20.4. Susitarimas įsigalioja nuo jo sudarymo, jei Susitarime nenurodyta kitaip. Susitarimą Pirkėjas privalo paviešinti VPĮ 33 ir 86 straipsniuose nustatyta tvarka.</w:t>
      </w:r>
    </w:p>
    <w:p w14:paraId="7204F3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30D47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F8457CB" w14:textId="77777777" w:rsidR="002D5D84" w:rsidRPr="00E01D1A" w:rsidRDefault="21B5A4C1" w:rsidP="21B5A4C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21B5A4C1">
        <w:rPr>
          <w:rFonts w:ascii="Verdana" w:eastAsia="Arial" w:hAnsi="Verdana"/>
          <w:b/>
          <w:bCs/>
          <w:caps/>
          <w:sz w:val="20"/>
        </w:rPr>
        <w:t>21.</w:t>
      </w:r>
      <w:r w:rsidR="251AA30F">
        <w:tab/>
      </w:r>
      <w:r w:rsidRPr="21B5A4C1">
        <w:rPr>
          <w:rFonts w:ascii="Verdana" w:eastAsia="Arial" w:hAnsi="Verdana"/>
          <w:b/>
          <w:bCs/>
          <w:caps/>
          <w:sz w:val="20"/>
        </w:rPr>
        <w:t>Sutarties sUSTABDYMAS</w:t>
      </w:r>
    </w:p>
    <w:p w14:paraId="432908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83E872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E01D1A">
        <w:rPr>
          <w:rFonts w:ascii="Verdana" w:eastAsia="Arial" w:hAnsi="Verdana"/>
          <w:sz w:val="20"/>
        </w:rPr>
        <w:t>Paslaugų</w:t>
      </w:r>
      <w:r w:rsidRPr="00E01D1A">
        <w:rPr>
          <w:rFonts w:ascii="Verdana" w:hAnsi="Verdana"/>
          <w:sz w:val="20"/>
        </w:rPr>
        <w:t xml:space="preserve"> (jų dalies) teikimo sustabdymą iki atitinkamų aplinkybių pasibaigimo.</w:t>
      </w:r>
    </w:p>
    <w:p w14:paraId="31D2AB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21.2. </w:t>
      </w:r>
      <w:r w:rsidRPr="00E01D1A">
        <w:rPr>
          <w:rFonts w:ascii="Verdana" w:eastAsia="Arial" w:hAnsi="Verdana"/>
          <w:sz w:val="20"/>
        </w:rPr>
        <w:t>Paslaugų</w:t>
      </w:r>
      <w:r w:rsidRPr="00E01D1A">
        <w:rPr>
          <w:rFonts w:ascii="Verdana" w:hAnsi="Verdana"/>
          <w:sz w:val="20"/>
        </w:rPr>
        <w:t xml:space="preserve"> (jų dalies) teikimas gali būti stabdomas esant bent vienai iš šių aplinkybių:</w:t>
      </w:r>
    </w:p>
    <w:p w14:paraId="7A193E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58AB9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21.2.2. Tiekėjas Sutartyje nurodyta tvarka negali teikti Paslaugų (pavyzdžiui, Pirkėjas dėl objektyvių priežasčių negali sudaryti techninių galimybių Paslaugų teikimui), o Tiekėjas dėl to negali vykdyti Sutarties;</w:t>
      </w:r>
    </w:p>
    <w:p w14:paraId="260D89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21.2.3. dėl nenumatytų prekių, paslaugų ir (ar) darbų, susijusių su perkamu objektu, kurių poreikis paaiškėjo tik vykdant Sutartį, įsigijimo;</w:t>
      </w:r>
    </w:p>
    <w:p w14:paraId="7062EF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21.2.4. ne dėl Pirkėjo kaltės vėluoja kitos Pirkėjo pirkimo sutarties, turinčios tiesioginės įtakos šiai Sutarčiai, vykdymas;</w:t>
      </w:r>
    </w:p>
    <w:p w14:paraId="1E84C5E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21.2.5. esant įrodymais pagrįstoms kliūtims ar trukdymams, sukeltiems Tiekėjui kitų trečiųjų asmenų ne dėl Tiekėjo ne laiku ar netinkamai pagal Sutarties sąlygas ir tvarką įvykdytų sutartinių įsipareigojimų;</w:t>
      </w:r>
    </w:p>
    <w:p w14:paraId="66A82A8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21.2.6. pasikeitus galiojančiam teisės aktui ar įsigaliojus naujam teisės aktui, kuris turi įtakos šios Sutarties vykdymui;</w:t>
      </w:r>
    </w:p>
    <w:p w14:paraId="5C740BB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21.2.7. sutartinių įsipareigojimų stabdymo būtinybė atsirado dėl sustabdyto, perskirstyto, negauto ir panašiai Pirkėjo Paslaugų pirkimui skirto finansavimo arba finansavimo trūkumo;</w:t>
      </w:r>
    </w:p>
    <w:p w14:paraId="6AF2CF7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21.2.8. dėl teisminių (arbitražinių) ginčų su Pirkėju ar trečiaisiais asmenimis, kurių dalykas yra tiesiogiai susijęs su Sutarties vykdymu.</w:t>
      </w:r>
    </w:p>
    <w:p w14:paraId="000EBD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21.3. Jei </w:t>
      </w:r>
      <w:r w:rsidRPr="00E01D1A">
        <w:rPr>
          <w:rFonts w:ascii="Verdana" w:eastAsia="Arial" w:hAnsi="Verdana"/>
          <w:sz w:val="20"/>
        </w:rPr>
        <w:t>Paslaugų</w:t>
      </w:r>
      <w:r w:rsidRPr="00E01D1A">
        <w:rPr>
          <w:rFonts w:ascii="Verdana" w:hAnsi="Verdana"/>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09B42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21.4. Jei </w:t>
      </w:r>
      <w:r w:rsidRPr="00E01D1A">
        <w:rPr>
          <w:rFonts w:ascii="Verdana" w:eastAsia="Arial" w:hAnsi="Verdana"/>
          <w:sz w:val="20"/>
        </w:rPr>
        <w:t>Paslaugų</w:t>
      </w:r>
      <w:r w:rsidRPr="00E01D1A">
        <w:rPr>
          <w:rFonts w:ascii="Verdana" w:hAnsi="Verdana"/>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w:t>
      </w:r>
      <w:r w:rsidRPr="00E01D1A">
        <w:rPr>
          <w:rFonts w:ascii="Verdana" w:hAnsi="Verdana"/>
          <w:sz w:val="20"/>
        </w:rPr>
        <w:lastRenderedPageBreak/>
        <w:t>keitimu, kuris turi būti atliekamas, vadovaujantis VPĮ nuostatomis ir įforminamas Sutarties 21.6 papunktyje nustatyta tvarka.</w:t>
      </w:r>
    </w:p>
    <w:p w14:paraId="6F5E1BD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 Sutartinių įsipareigojimų vykdymas gali būti stabdomas tik Sutarties galiojimo laikotarpiu tokia tvarka:</w:t>
      </w:r>
    </w:p>
    <w:p w14:paraId="085F1A7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43881257"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63460C8"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271B5F1"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5DBDDC"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21.7. Sutartinių įsipareigojimų vykdymas sustabdomas ne ilgesniam kaip konkrečios, pagrįstos aplinkybės egzistavimo laikotarpiui.</w:t>
      </w:r>
    </w:p>
    <w:p w14:paraId="5A497C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03C596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63ED4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21.10. Atnaujinus Sutarties vykdymą, neįvykdytų prievolių (jų dalies) įvykdymo terminai ir Sutarties galiojimas nukeliami tokiam terminui, kiek buvo likę laiko jų įvykdymui (Sutarties galiojimui) jų sustabdymo metu.</w:t>
      </w:r>
    </w:p>
    <w:p w14:paraId="23657E4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7AA2DC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26AA154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22.</w:t>
      </w:r>
      <w:r w:rsidRPr="00E01D1A">
        <w:rPr>
          <w:rFonts w:ascii="Verdana" w:eastAsia="Arial" w:hAnsi="Verdana"/>
          <w:b/>
          <w:bCs/>
          <w:caps/>
          <w:sz w:val="20"/>
        </w:rPr>
        <w:tab/>
      </w:r>
      <w:r w:rsidRPr="00E01D1A">
        <w:rPr>
          <w:rFonts w:ascii="Verdana" w:eastAsia="Arial" w:hAnsi="Verdana"/>
          <w:b/>
          <w:caps/>
          <w:sz w:val="20"/>
        </w:rPr>
        <w:t>Sutarties nutraukimas</w:t>
      </w:r>
    </w:p>
    <w:p w14:paraId="65FF78FE"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4D1A28F"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r w:rsidRPr="00E01D1A">
        <w:rPr>
          <w:rFonts w:ascii="Verdana" w:eastAsia="Cambria" w:hAnsi="Verdana"/>
          <w:sz w:val="20"/>
        </w:rPr>
        <w:t>Sutartis gali būti nutraukiama VPĮ 90 straipsnyje ir Sutartyje numatytais atvejais, įskaitant galimybę nutraukti Sutartį Šalių susitarimu.</w:t>
      </w:r>
    </w:p>
    <w:p w14:paraId="49560C35"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p>
    <w:p w14:paraId="051F39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22.1.</w:t>
      </w:r>
      <w:r w:rsidRPr="00E01D1A">
        <w:rPr>
          <w:rFonts w:ascii="Verdana" w:eastAsia="Arial" w:hAnsi="Verdana"/>
          <w:b/>
          <w:bCs/>
          <w:sz w:val="20"/>
        </w:rPr>
        <w:tab/>
      </w:r>
      <w:r w:rsidRPr="00E01D1A">
        <w:rPr>
          <w:rFonts w:ascii="Verdana" w:eastAsia="Arial" w:hAnsi="Verdana"/>
          <w:b/>
          <w:sz w:val="20"/>
        </w:rPr>
        <w:t>Pretenzijos dėl Sutarties pažeidimų</w:t>
      </w:r>
    </w:p>
    <w:p w14:paraId="19E615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AE57A2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08BE0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01D1A">
        <w:rPr>
          <w:rFonts w:ascii="Verdana" w:hAnsi="Verdana"/>
          <w:bCs/>
          <w:sz w:val="20"/>
        </w:rPr>
        <w:t xml:space="preserve"> </w:t>
      </w:r>
      <w:r w:rsidRPr="00E01D1A">
        <w:rPr>
          <w:rFonts w:ascii="Verdana" w:hAnsi="Verdana"/>
          <w:sz w:val="20"/>
        </w:rPr>
        <w:t>Tiekėjo teisė siūlyti kitą terminą nelaikoma Pirkėjo pareiga tą terminą priimti. Pretenziją gavusios Šalies pasiūlytasis terminas pakeičia terminą, nurodytą pretenzijoje, tik jeigu kita Šalis jį patvirtina.</w:t>
      </w:r>
    </w:p>
    <w:p w14:paraId="512A4FF5"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F4A487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22.2.</w:t>
      </w:r>
      <w:r w:rsidRPr="00E01D1A">
        <w:rPr>
          <w:rFonts w:ascii="Verdana" w:eastAsia="Arial" w:hAnsi="Verdana"/>
          <w:b/>
          <w:bCs/>
          <w:sz w:val="20"/>
        </w:rPr>
        <w:tab/>
      </w:r>
      <w:r w:rsidRPr="00E01D1A">
        <w:rPr>
          <w:rFonts w:ascii="Verdana" w:eastAsia="Arial" w:hAnsi="Verdana"/>
          <w:b/>
          <w:sz w:val="20"/>
        </w:rPr>
        <w:t>Sutarties nutraukimas Pirkėjo iniciatyva</w:t>
      </w:r>
    </w:p>
    <w:p w14:paraId="3FCBBF1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66FEE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F24BB6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 Pirkėjas turi teisę vienašališkai nutraukti Sutartį ar jos dalį raštu įspėjęs Tiekėją prieš ne trumpesnį nei 10 (dešimties) dienų terminą, jeigu:</w:t>
      </w:r>
    </w:p>
    <w:p w14:paraId="0F35C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 Tiekėjui yra iškelta bankroto byla, pradėtas bankroto procesas ne teismo tvarka, jis tampa nemokus arba yra nemokumo tikimybė, sustabdo ūkinę veiklą ar susidaro</w:t>
      </w:r>
      <w:r w:rsidRPr="00E01D1A">
        <w:rPr>
          <w:rFonts w:ascii="Verdana" w:hAnsi="Verdana"/>
          <w:bCs/>
          <w:sz w:val="20"/>
        </w:rPr>
        <w:t xml:space="preserve"> </w:t>
      </w:r>
      <w:r w:rsidRPr="00E01D1A">
        <w:rPr>
          <w:rFonts w:ascii="Verdana" w:hAnsi="Verdana"/>
          <w:sz w:val="20"/>
        </w:rPr>
        <w:t>įstatymuose ir kituose teisės aktuose nustatyta tvarka analogiška situacija</w:t>
      </w:r>
      <w:r w:rsidRPr="00E01D1A">
        <w:rPr>
          <w:rFonts w:ascii="Verdana" w:hAnsi="Verdana"/>
          <w:sz w:val="20"/>
          <w:shd w:val="clear" w:color="auto" w:fill="FFFFFF"/>
        </w:rPr>
        <w:t>;</w:t>
      </w:r>
    </w:p>
    <w:p w14:paraId="1C83982D"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t>22.2.2.2. Tiekėjo padėtis pasikeičia ir jis atitinka pirkimo dokumentuose nustatytą pašalinimo pagrindą;</w:t>
      </w:r>
    </w:p>
    <w:p w14:paraId="7F71B1E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22.2.2.3. pasikeičia teisės aktai, susiję su Sutarties objektu, Sutarties vykdymu, ar su Pirkėjo vykdoma veikla, kuriai buvo sudaryta Sutartis, ir dėl tokių pakeitimų Pirkėjas nusprendžia nutraukti Sutartį;</w:t>
      </w:r>
    </w:p>
    <w:p w14:paraId="47C347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22.2.2.4. Pirkėjas nusprendžia nebevykdyti veiklos, kurios vykdymui Sutartimi įsigyjamos Paslaugos ir Sutarties poreikis išnyksta;</w:t>
      </w:r>
    </w:p>
    <w:p w14:paraId="299556E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22.2.2.5. Pirkėjo valdymo organas priima sprendimą, dėl kurio Sutarties poreikis išnyksta;</w:t>
      </w:r>
    </w:p>
    <w:p w14:paraId="6132FA5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22.2.2.6. pasikeičia (pablogėja) Pirkėjo finansinė padėtis ar Pirkėjas negauna arba netenka finansavimo ir dėl šios priežasties nusprendžia nutraukti Sutartį;</w:t>
      </w:r>
    </w:p>
    <w:p w14:paraId="7BBB889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22.2.2.7. keičiasi Pirkėjo organizacinė struktūra – juridinis statusas, pobūdis ar valdymo struktūra ir tai gali turėti įtakos tinkamam Sutarties įvykdymui arba Sutarties poreikiui;</w:t>
      </w:r>
    </w:p>
    <w:p w14:paraId="6473FBA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22.2.2.8. nebelieka perkamų </w:t>
      </w:r>
      <w:r w:rsidRPr="00E01D1A">
        <w:rPr>
          <w:rFonts w:ascii="Verdana" w:eastAsia="Arial" w:hAnsi="Verdana"/>
          <w:sz w:val="20"/>
        </w:rPr>
        <w:t>Paslaugų</w:t>
      </w:r>
      <w:r w:rsidRPr="00E01D1A">
        <w:rPr>
          <w:rFonts w:ascii="Verdana" w:hAnsi="Verdana"/>
          <w:sz w:val="20"/>
        </w:rPr>
        <w:t xml:space="preserve"> poreikio;</w:t>
      </w:r>
    </w:p>
    <w:p w14:paraId="5089CD4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22.2.2.9. Pirkėjas iš pirkimų priežiūrą atliekančių institucijų gauna nurodymą ar rekomendaciją nutraukti Sutartį;</w:t>
      </w:r>
    </w:p>
    <w:p w14:paraId="5194B23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22.2.2.10. Tiekėjas vėluoja pateikti Sutarties įvykdymo užtikrinimo pratęsimą ilgiau kaip 10 (dešimt) darbo dienų nuo paskutinio Sutarties įvykdymo užtikrinimo galiojimo termino pabaigos arba atsisako jį pateikti;</w:t>
      </w:r>
    </w:p>
    <w:p w14:paraId="50860C99" w14:textId="77777777" w:rsidR="002D5D84" w:rsidRPr="00E01D1A" w:rsidRDefault="002D5D84" w:rsidP="002D5D84">
      <w:pPr>
        <w:tabs>
          <w:tab w:val="left" w:pos="567"/>
        </w:tabs>
        <w:spacing w:line="276" w:lineRule="auto"/>
        <w:jc w:val="both"/>
        <w:textAlignment w:val="baseline"/>
        <w:rPr>
          <w:rFonts w:ascii="Verdana" w:eastAsia="Arial" w:hAnsi="Verdana"/>
          <w:sz w:val="20"/>
        </w:rPr>
      </w:pPr>
      <w:r w:rsidRPr="00E01D1A">
        <w:rPr>
          <w:rFonts w:ascii="Verdana" w:hAnsi="Verdana"/>
          <w:sz w:val="20"/>
        </w:rPr>
        <w:t>22.2.2.11.</w:t>
      </w:r>
      <w:r w:rsidRPr="00E01D1A">
        <w:rPr>
          <w:rFonts w:ascii="Verdana" w:eastAsia="Arial" w:hAnsi="Verdana"/>
          <w:sz w:val="20"/>
        </w:rPr>
        <w:t xml:space="preserve"> Tiekėjas atsisako pašalinti arba nepašalina Paslaugų trūkumų per Pirkėjo nustatytus protingus terminus;</w:t>
      </w:r>
    </w:p>
    <w:p w14:paraId="419E25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22.2.2.12. Tiekėjas pažeidžia Sutartį arba įstatymus bei kitus teisės aktus ir per Pirkėjo rašytinėje pretenzijoje nurodytą terminą neištaiso pažeidimo;</w:t>
      </w:r>
    </w:p>
    <w:p w14:paraId="6B2093A3"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sz w:val="20"/>
        </w:rPr>
        <w:t xml:space="preserve">22.2.2.13. </w:t>
      </w:r>
      <w:r w:rsidRPr="00E01D1A">
        <w:rPr>
          <w:rFonts w:ascii="Verdana" w:hAnsi="Verdana"/>
          <w:iCs/>
          <w:sz w:val="20"/>
        </w:rPr>
        <w:t xml:space="preserve">Lietuvos Respublikos Vyriausybė Nacionaliniam saugumui užtikrinti svarbių objektų apsaugos įstatymo nustatyta tvarka priima sprendimą, patvirtinantį, kad Sutartis neatitinka </w:t>
      </w:r>
      <w:r w:rsidRPr="00E01D1A">
        <w:rPr>
          <w:rFonts w:ascii="Verdana" w:hAnsi="Verdana"/>
          <w:iCs/>
          <w:sz w:val="20"/>
        </w:rPr>
        <w:lastRenderedPageBreak/>
        <w:t>nacionalinio saugumo interesų (taikoma, jeigu Pirkėjas veikia srityse, kurios laikomos nacionaliniam saugumui užtikrinti strategiškai svarbių ūkio sektorių dalimi, ar yra laikomas esminiu subjektu);</w:t>
      </w:r>
    </w:p>
    <w:p w14:paraId="5BCCBF10"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iCs/>
          <w:sz w:val="20"/>
        </w:rPr>
        <w:t>22.2.2.14. paaiškėja VPĮ 37 straipsnio 8 dalyje ir (ar) 47 straipsnio 8 dalyje nurodytos aplinkybės.</w:t>
      </w:r>
    </w:p>
    <w:p w14:paraId="58CAA3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F130C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FE983A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C6DA35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22.2.6. Pirkėjas turi teisę vienašališkai nutraukti Sutartį ir kitais Specialiosiose sąlygose (jei taikoma) ir įstatymuose bei kituose teisės aktuose įtvirtintais atvejais.</w:t>
      </w:r>
    </w:p>
    <w:p w14:paraId="452142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22.2.7. Sutartis laikoma nutraukta kitą dieną po to, kai pasibaigia įspėjimo apie Sutarties nutraukimą terminas.</w:t>
      </w:r>
    </w:p>
    <w:p w14:paraId="27FD9A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716365F"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3A30BAA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Arial" w:hAnsi="Verdana"/>
          <w:b/>
          <w:bCs/>
          <w:sz w:val="20"/>
        </w:rPr>
      </w:pPr>
      <w:r w:rsidRPr="00E01D1A">
        <w:rPr>
          <w:rFonts w:ascii="Verdana" w:eastAsia="Arial" w:hAnsi="Verdana"/>
          <w:b/>
          <w:bCs/>
          <w:sz w:val="20"/>
        </w:rPr>
        <w:t>22.3.</w:t>
      </w:r>
      <w:r w:rsidRPr="00E01D1A">
        <w:rPr>
          <w:rFonts w:ascii="Verdana" w:eastAsia="Arial" w:hAnsi="Verdana"/>
          <w:b/>
          <w:bCs/>
          <w:sz w:val="20"/>
        </w:rPr>
        <w:tab/>
        <w:t>Sutarties nutraukimas Tiekėjo iniciatyva</w:t>
      </w:r>
    </w:p>
    <w:p w14:paraId="7A75278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B79585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793F627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 Tiekėjas turi teisę vienašališkai nutraukti Sutartį, įspėjęs Pirkėją raštu prieš ne trumpesnį nei 10 (dešimties) dienų terminą, jeigu:</w:t>
      </w:r>
    </w:p>
    <w:p w14:paraId="0FB14D1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E8424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22.3.2.2. Pirkėjas pažeidžia Sutartį arba įstatymus bei kitus teisės aktus ir per Tiekėjo rašytinėje pretenzijoje nurodytą terminą neištaiso pažeidimo, išskyrus Bendrųjų sąlygų 22.3.1 punkte nustatytą atvejį.</w:t>
      </w:r>
    </w:p>
    <w:p w14:paraId="2C446B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lastRenderedPageBreak/>
        <w:t>22.3.3. Jeigu Bendrųjų sąlygų 22.3.1 punkte nurodytos aplinkybės yra susijusios tik su atskira dalimi arba atskiru Susitarimu, Tiekėjas turi teisę nutraukti Sutartį tik tos dalies atžvilgiu arba nutraukti tik tokį Susitarimą.</w:t>
      </w:r>
    </w:p>
    <w:p w14:paraId="57EF0D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22.3.4. Tiekėjas turi teisę vienašališkai nutraukti Sutartį ir kitais įstatymuose bei kituose teisės aktuose įtvirtintais atvejais.</w:t>
      </w:r>
    </w:p>
    <w:p w14:paraId="08F0F2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E94C6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22.3.6. Sutartis laikoma nutraukta kitą dieną po to, kai pasibaigia įspėjimo apie Sutarties nutraukimą terminas.</w:t>
      </w:r>
    </w:p>
    <w:p w14:paraId="4CA2964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46AF3E3"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661B0EC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22.4.</w:t>
      </w:r>
      <w:r w:rsidRPr="00E01D1A">
        <w:rPr>
          <w:rFonts w:ascii="Verdana" w:eastAsia="Arial" w:hAnsi="Verdana"/>
          <w:b/>
          <w:bCs/>
          <w:sz w:val="20"/>
        </w:rPr>
        <w:tab/>
      </w:r>
      <w:r w:rsidRPr="00E01D1A">
        <w:rPr>
          <w:rFonts w:ascii="Verdana" w:eastAsia="Arial" w:hAnsi="Verdana"/>
          <w:b/>
          <w:sz w:val="20"/>
        </w:rPr>
        <w:t>Šalių teisės ir pareigos Sutarties nutraukimo atveju</w:t>
      </w:r>
    </w:p>
    <w:p w14:paraId="3711B9F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E16EC0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22.4.1. Sutarties nutraukimas neturi įtakos ginčų nagrinėjimo tvarką nustatančių Sutarties sąlygų ir kitų Sutarties sąlygų, kurios pagal savo esmę lieka galioti ir po Sutarties nutraukimo, galiojimui.</w:t>
      </w:r>
    </w:p>
    <w:p w14:paraId="1069991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 Nutraukus Sutartį, Šalys privalo:</w:t>
      </w:r>
    </w:p>
    <w:p w14:paraId="3E22EB4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22.4.2.1. įsitikinti, jog iki Sutarties nutraukimo dienos suteiktos </w:t>
      </w:r>
      <w:r w:rsidRPr="00E01D1A">
        <w:rPr>
          <w:rFonts w:ascii="Verdana" w:eastAsia="Arial" w:hAnsi="Verdana"/>
          <w:sz w:val="20"/>
        </w:rPr>
        <w:t>Paslaugos</w:t>
      </w:r>
      <w:r w:rsidRPr="00E01D1A">
        <w:rPr>
          <w:rFonts w:ascii="Verdana" w:hAnsi="Verdana"/>
          <w:sz w:val="20"/>
        </w:rPr>
        <w:t xml:space="preserve"> ir kiti atlikti veiksmai atitinka Sutarties reikalavimus ir Šalys dėl to viena kitai nebereikš pretenzijų;</w:t>
      </w:r>
    </w:p>
    <w:p w14:paraId="5CAA1B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22.4.2.2. atsiskaityti už iki Sutarties nutraukimo suteiktas </w:t>
      </w:r>
      <w:r w:rsidRPr="00E01D1A">
        <w:rPr>
          <w:rFonts w:ascii="Verdana" w:eastAsia="Arial" w:hAnsi="Verdana"/>
          <w:sz w:val="20"/>
        </w:rPr>
        <w:t>Paslaugas</w:t>
      </w:r>
      <w:r w:rsidRPr="00E01D1A">
        <w:rPr>
          <w:rFonts w:ascii="Verdana" w:hAnsi="Verdana"/>
          <w:sz w:val="20"/>
        </w:rPr>
        <w:t>, atitinkančias Sutarties reikalavimus;</w:t>
      </w:r>
    </w:p>
    <w:p w14:paraId="04E91E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22.4.2.3. per 10 (dešimt) dienų nuo pranešimo apie Sutarties nutraukimą gavimo dienos ar Susitarimo dėl Sutarties nutraukimo sudarymo dienos perduoti viena kitai visus dokumentus, kuriuos buvo būtina perduoti pagal Sutarties nuostatas.</w:t>
      </w:r>
    </w:p>
    <w:p w14:paraId="7E3EFCF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17AD95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23.</w:t>
      </w:r>
      <w:r w:rsidRPr="00E01D1A">
        <w:rPr>
          <w:rFonts w:ascii="Verdana" w:hAnsi="Verdana"/>
          <w:sz w:val="20"/>
        </w:rPr>
        <w:tab/>
      </w:r>
      <w:r w:rsidRPr="00E01D1A">
        <w:rPr>
          <w:rFonts w:ascii="Verdana" w:eastAsia="Arial" w:hAnsi="Verdana"/>
          <w:b/>
          <w:bCs/>
          <w:caps/>
          <w:sz w:val="20"/>
        </w:rPr>
        <w:t>PREKIŲ MODELIO AR GAMINTOJO KEITIMAS</w:t>
      </w:r>
    </w:p>
    <w:p w14:paraId="70F070CF"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5324BAB8" w14:textId="77777777" w:rsidR="002D5D84" w:rsidRPr="00E01D1A" w:rsidRDefault="002D5D84" w:rsidP="002D5D84">
      <w:pPr>
        <w:spacing w:line="276" w:lineRule="auto"/>
        <w:jc w:val="both"/>
        <w:rPr>
          <w:rFonts w:ascii="Verdana" w:hAnsi="Verdana"/>
          <w:sz w:val="20"/>
        </w:rPr>
      </w:pPr>
      <w:r w:rsidRPr="00E01D1A">
        <w:rPr>
          <w:rFonts w:ascii="Verdana" w:eastAsia="Arial" w:hAnsi="Verdana"/>
          <w:caps/>
          <w:sz w:val="20"/>
        </w:rPr>
        <w:t xml:space="preserve">23.1. </w:t>
      </w:r>
      <w:r w:rsidRPr="00E01D1A">
        <w:rPr>
          <w:rFonts w:ascii="Verdana" w:hAnsi="Verdana"/>
          <w:sz w:val="20"/>
        </w:rPr>
        <w:t>Tais atvejais, kai kartu su Paslaugomis yra perkamos prekės, Tiekėjas turi teisę keisti prekių modelį ir (ar) gamintoją, jei yra visos toliau nurodytos sąlygos:</w:t>
      </w:r>
    </w:p>
    <w:p w14:paraId="431C190F"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01D1A">
        <w:rPr>
          <w:rFonts w:ascii="Verdana" w:hAnsi="Verdana"/>
          <w:sz w:val="20"/>
          <w:vertAlign w:val="superscript"/>
        </w:rPr>
        <w:t xml:space="preserve">1 </w:t>
      </w:r>
      <w:r w:rsidRPr="00E01D1A">
        <w:rPr>
          <w:rFonts w:ascii="Verdana" w:hAnsi="Verdana"/>
          <w:sz w:val="20"/>
        </w:rPr>
        <w:t>dalies nuostatų;</w:t>
      </w:r>
    </w:p>
    <w:p w14:paraId="27FA23B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23950C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01D1A">
        <w:rPr>
          <w:rFonts w:ascii="Verdana" w:hAnsi="Verdana"/>
          <w:sz w:val="20"/>
          <w:shd w:val="clear" w:color="auto" w:fill="FFFFFF"/>
        </w:rPr>
        <w:t>ir lygiavertiškumo ar geresnės kokybės nei Sutartyje nurodytos prekės</w:t>
      </w:r>
      <w:r w:rsidRPr="00E01D1A">
        <w:rPr>
          <w:rFonts w:ascii="Verdana" w:hAnsi="Verdana"/>
          <w:sz w:val="20"/>
        </w:rPr>
        <w:t>;</w:t>
      </w:r>
    </w:p>
    <w:p w14:paraId="2BDD3465" w14:textId="77777777" w:rsidR="002D5D84" w:rsidRPr="00E01D1A" w:rsidRDefault="002D5D84" w:rsidP="002D5D84">
      <w:pPr>
        <w:spacing w:line="276" w:lineRule="auto"/>
        <w:jc w:val="both"/>
        <w:rPr>
          <w:rFonts w:ascii="Verdana" w:hAnsi="Verdana"/>
          <w:sz w:val="20"/>
        </w:rPr>
      </w:pPr>
      <w:r w:rsidRPr="00E01D1A">
        <w:rPr>
          <w:rFonts w:ascii="Verdana" w:hAnsi="Verdana"/>
          <w:sz w:val="20"/>
        </w:rPr>
        <w:lastRenderedPageBreak/>
        <w:t>23.1.4. Šalys sudarė rašytinį Susitarimą prie Sutarties dėl prekių keitimo.</w:t>
      </w:r>
    </w:p>
    <w:p w14:paraId="602FC674"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23.2. Šiame Bendrųjų sąlygų skyriuje nurodytu atveju prekės turi būti pristatytos už ne didesnę nei pasiūlyme nurodytą kainą.</w:t>
      </w:r>
    </w:p>
    <w:p w14:paraId="23DD401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hAnsi="Verdana"/>
          <w:sz w:val="20"/>
        </w:rPr>
      </w:pPr>
    </w:p>
    <w:p w14:paraId="79F04DB3"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24.</w:t>
      </w:r>
      <w:r w:rsidRPr="00E01D1A">
        <w:rPr>
          <w:rFonts w:ascii="Verdana" w:eastAsia="Arial" w:hAnsi="Verdana"/>
          <w:b/>
          <w:bCs/>
          <w:caps/>
          <w:sz w:val="20"/>
        </w:rPr>
        <w:tab/>
      </w:r>
      <w:r w:rsidRPr="00E01D1A">
        <w:rPr>
          <w:rFonts w:ascii="Verdana" w:eastAsia="Arial" w:hAnsi="Verdana"/>
          <w:b/>
          <w:caps/>
          <w:sz w:val="20"/>
        </w:rPr>
        <w:t>Bendravimo tvarka ir kalba</w:t>
      </w:r>
    </w:p>
    <w:p w14:paraId="12E1D7B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D1C9151"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24.1.</w:t>
      </w:r>
      <w:r w:rsidRPr="00E01D1A">
        <w:rPr>
          <w:rFonts w:ascii="Verdana" w:eastAsia="Arial" w:hAnsi="Verdana"/>
          <w:sz w:val="20"/>
        </w:rPr>
        <w:tab/>
      </w:r>
      <w:r w:rsidRPr="00E01D1A">
        <w:rPr>
          <w:rFonts w:ascii="Verdana" w:eastAsia="Arial" w:hAnsi="Verdana"/>
          <w:bCs/>
          <w:sz w:val="20"/>
        </w:rPr>
        <w:t xml:space="preserve">Sutartis sudaroma lietuvių kalba. Jeigu Sutartis ar kuris nors ją sudarantis dokumentas sudaromas kita kalba arba išverčiamas į kitą kalbą, visais atvejais </w:t>
      </w:r>
      <w:r w:rsidRPr="00E01D1A">
        <w:rPr>
          <w:rFonts w:ascii="Verdana" w:eastAsia="Arial" w:hAnsi="Verdana"/>
          <w:sz w:val="20"/>
          <w:shd w:val="clear" w:color="auto" w:fill="FFFFFF"/>
        </w:rPr>
        <w:t>autentišku laikomas tik lietuvių kalba parengtas Sutarties tekstas (jei yra neatitikimų, pirmenybė teikiama lietuvių kalba parengtam tekstui).</w:t>
      </w:r>
    </w:p>
    <w:p w14:paraId="4BFFBF7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D613FED"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24.3. Jeigu pranešimas yra įteikiamas asmeniškai arba siunčiamas paštu ar per kurjerį, jis turi būti įteikiamas pasirašytinai ir laikomas gautu gavimo patvirtinime nurodytą dieną.</w:t>
      </w:r>
    </w:p>
    <w:p w14:paraId="06DE3F11"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24.4. Jeigu pranešimas siunčiamas el. paštu, laikoma, kad Šalis jį gavo kitą darbo dieną.</w:t>
      </w:r>
    </w:p>
    <w:p w14:paraId="17262C18"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24.5. Jeigu pranešimas siunčiamas keliais skirtingais būdais, laikoma, kad gavėjas jį gavo tada, kai jis gavo pirmesnįjį pranešimą.</w:t>
      </w:r>
    </w:p>
    <w:p w14:paraId="2E76620C"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b/>
          <w:bCs/>
          <w:sz w:val="20"/>
        </w:rPr>
      </w:pPr>
    </w:p>
    <w:p w14:paraId="0E9C2B39"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25.</w:t>
      </w:r>
      <w:r w:rsidRPr="00E01D1A">
        <w:rPr>
          <w:rFonts w:ascii="Verdana" w:eastAsia="Arial" w:hAnsi="Verdana"/>
          <w:b/>
          <w:bCs/>
          <w:caps/>
          <w:sz w:val="20"/>
        </w:rPr>
        <w:tab/>
      </w:r>
      <w:r w:rsidRPr="00E01D1A">
        <w:rPr>
          <w:rFonts w:ascii="Verdana" w:eastAsia="Arial" w:hAnsi="Verdana"/>
          <w:b/>
          <w:caps/>
          <w:sz w:val="20"/>
        </w:rPr>
        <w:t>Pretenzijos ir ginčų sprendimas</w:t>
      </w:r>
    </w:p>
    <w:p w14:paraId="1832DA6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1F1CA87"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25.1. Bet kokie ginčai, nesutarimai ar reikalavimai, kylantys iš Sutarties arba susiję su Sutartimi, jos pažeidimu, nutraukimu ar galiojimu, visų pirma privalo būti sprendžiami derybomis tarp Šalių vadovų arba jų įgaliotų asmenų.</w:t>
      </w:r>
    </w:p>
    <w:p w14:paraId="63F39BD2" w14:textId="77777777" w:rsidR="002D5D84" w:rsidRPr="00E01D1A" w:rsidRDefault="002D5D84" w:rsidP="002D5D84">
      <w:pPr>
        <w:widowControl w:val="0"/>
        <w:tabs>
          <w:tab w:val="left" w:pos="142"/>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01D1A">
        <w:rPr>
          <w:rFonts w:ascii="Verdana" w:hAnsi="Verdana"/>
          <w:sz w:val="20"/>
        </w:rPr>
        <w:t xml:space="preserve"> </w:t>
      </w:r>
      <w:r w:rsidRPr="00E01D1A">
        <w:rPr>
          <w:rFonts w:ascii="Verdana" w:eastAsia="Cambria" w:hAnsi="Verdana"/>
          <w:sz w:val="20"/>
        </w:rPr>
        <w:t>Lietuvos Respublikos įstatymuose nustatyta tvarka.</w:t>
      </w:r>
    </w:p>
    <w:p w14:paraId="13ADAE05"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25.3. Kilę ginčai nesudaro pagrindo Šalims atsisakyti vykdyti savo prievoles pagal Sutartį.</w:t>
      </w:r>
    </w:p>
    <w:p w14:paraId="08F9AA6B"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p>
    <w:p w14:paraId="6D0B91FA"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center"/>
        <w:rPr>
          <w:rFonts w:ascii="Verdana" w:hAnsi="Verdana"/>
          <w:bCs/>
          <w:caps/>
          <w:sz w:val="20"/>
        </w:rPr>
      </w:pPr>
      <w:r w:rsidRPr="00E01D1A">
        <w:rPr>
          <w:rFonts w:ascii="Verdana" w:hAnsi="Verdana"/>
          <w:b/>
          <w:bCs/>
          <w:sz w:val="20"/>
        </w:rPr>
        <w:t>______________</w:t>
      </w:r>
    </w:p>
    <w:p w14:paraId="139981D9" w14:textId="7011B17A" w:rsidR="008D590E" w:rsidRDefault="008D590E"/>
    <w:p w14:paraId="423DF5B7" w14:textId="77777777" w:rsidR="002D5D84" w:rsidRDefault="002D5D84"/>
    <w:p w14:paraId="3F550DCA" w14:textId="77777777" w:rsidR="002D5D84" w:rsidRDefault="002D5D84"/>
    <w:p w14:paraId="3CE2E3DF" w14:textId="77777777" w:rsidR="002D5D84" w:rsidRDefault="002D5D84"/>
    <w:p w14:paraId="591B17F1" w14:textId="77777777" w:rsidR="002D5D84" w:rsidRDefault="002D5D84"/>
    <w:p w14:paraId="60878FB9" w14:textId="77777777" w:rsidR="002D5D84" w:rsidRDefault="002D5D84"/>
    <w:p w14:paraId="0F4CC446" w14:textId="77777777" w:rsidR="002D5D84" w:rsidRDefault="002D5D84"/>
    <w:p w14:paraId="52D50600" w14:textId="77777777" w:rsidR="002D5D84" w:rsidRDefault="002D5D84"/>
    <w:p w14:paraId="20758C81" w14:textId="77777777" w:rsidR="002D5D84" w:rsidRDefault="002D5D84"/>
    <w:p w14:paraId="703A67C6" w14:textId="77777777" w:rsidR="002D5D84" w:rsidRDefault="002D5D84"/>
    <w:p w14:paraId="629BD522" w14:textId="77777777" w:rsidR="002D5D84" w:rsidRDefault="002D5D84"/>
    <w:p w14:paraId="00F1D004" w14:textId="77777777" w:rsidR="002D5D84" w:rsidRDefault="002D5D84"/>
    <w:p w14:paraId="5CDEC674" w14:textId="77777777" w:rsidR="002D5D84" w:rsidRDefault="002D5D84"/>
    <w:p w14:paraId="0E665B1A" w14:textId="77777777" w:rsidR="002D5D84" w:rsidRDefault="002D5D84"/>
    <w:p w14:paraId="2B599A26" w14:textId="77777777" w:rsidR="002D5D84" w:rsidRDefault="002D5D84"/>
    <w:p w14:paraId="793FD078" w14:textId="440E3B39" w:rsidR="008D590E" w:rsidRPr="00091A86" w:rsidRDefault="008D590E" w:rsidP="008D590E">
      <w:pPr>
        <w:jc w:val="right"/>
        <w:rPr>
          <w:rFonts w:cs="Tahoma"/>
        </w:rPr>
      </w:pPr>
      <w:bookmarkStart w:id="5" w:name="_Hlk187954712"/>
      <w:r w:rsidRPr="00091A86">
        <w:rPr>
          <w:rFonts w:cs="Tahoma"/>
        </w:rPr>
        <w:lastRenderedPageBreak/>
        <w:t xml:space="preserve">Priedas Nr. </w:t>
      </w:r>
      <w:r w:rsidR="007E2CB0">
        <w:rPr>
          <w:rFonts w:cs="Tahoma"/>
        </w:rPr>
        <w:t>3</w:t>
      </w:r>
    </w:p>
    <w:bookmarkEnd w:id="5"/>
    <w:p w14:paraId="202D8A3A" w14:textId="77777777" w:rsidR="008D590E" w:rsidRPr="004E772A" w:rsidRDefault="008D590E" w:rsidP="008D590E">
      <w:pPr>
        <w:rPr>
          <w:rFonts w:cs="Tahoma"/>
          <w:b/>
          <w:bCs/>
          <w:color w:val="FF0000"/>
        </w:rPr>
      </w:pPr>
    </w:p>
    <w:p w14:paraId="0E1C85A6" w14:textId="7267DC51" w:rsidR="008D590E" w:rsidRDefault="008D590E" w:rsidP="008D590E">
      <w:pPr>
        <w:jc w:val="center"/>
        <w:rPr>
          <w:rFonts w:cs="Tahoma"/>
          <w:b/>
          <w:bCs/>
        </w:rPr>
      </w:pPr>
      <w:r w:rsidRPr="007E74B8">
        <w:rPr>
          <w:rFonts w:cs="Tahoma"/>
          <w:b/>
          <w:bCs/>
        </w:rPr>
        <w:t>(</w:t>
      </w:r>
      <w:r w:rsidR="00091A86">
        <w:rPr>
          <w:rFonts w:cs="Tahoma"/>
          <w:b/>
          <w:bCs/>
        </w:rPr>
        <w:t>P</w:t>
      </w:r>
      <w:r w:rsidRPr="007E74B8">
        <w:rPr>
          <w:rFonts w:cs="Tahoma"/>
          <w:b/>
          <w:bCs/>
        </w:rPr>
        <w:t>erdavimo–priėmimo akto forma)</w:t>
      </w:r>
    </w:p>
    <w:p w14:paraId="7381975E" w14:textId="77777777" w:rsidR="00091A86" w:rsidRPr="007E74B8" w:rsidRDefault="00091A86" w:rsidP="008D590E">
      <w:pPr>
        <w:jc w:val="center"/>
        <w:rPr>
          <w:rFonts w:cs="Tahoma"/>
        </w:rPr>
      </w:pPr>
    </w:p>
    <w:p w14:paraId="773FFC15" w14:textId="76DA3FEE" w:rsidR="008D590E" w:rsidRPr="007E74B8" w:rsidRDefault="008D590E" w:rsidP="008D590E">
      <w:pPr>
        <w:jc w:val="center"/>
        <w:rPr>
          <w:rFonts w:cs="Tahoma"/>
        </w:rPr>
      </w:pPr>
      <w:r w:rsidRPr="007E74B8">
        <w:rPr>
          <w:rFonts w:cs="Tahoma"/>
          <w:b/>
          <w:bCs/>
        </w:rPr>
        <w:t xml:space="preserve">PASLAUGŲ </w:t>
      </w:r>
      <w:r w:rsidR="00091A86" w:rsidRPr="007E74B8">
        <w:rPr>
          <w:rFonts w:cs="Tahoma"/>
          <w:b/>
          <w:bCs/>
        </w:rPr>
        <w:t>PERDAVIMO–PRIĖMIMO AKTAS</w:t>
      </w:r>
    </w:p>
    <w:p w14:paraId="6CB6961B" w14:textId="77777777" w:rsidR="008D590E" w:rsidRPr="007E74B8" w:rsidRDefault="008D590E" w:rsidP="008D590E">
      <w:pPr>
        <w:jc w:val="center"/>
        <w:rPr>
          <w:rFonts w:cs="Tahoma"/>
        </w:rPr>
      </w:pPr>
      <w:r w:rsidRPr="007E74B8">
        <w:rPr>
          <w:rFonts w:cs="Tahoma"/>
        </w:rPr>
        <w:t>__________________ Nr. _________</w:t>
      </w:r>
    </w:p>
    <w:p w14:paraId="33A979FA" w14:textId="77777777" w:rsidR="008D590E" w:rsidRPr="007E74B8" w:rsidRDefault="008D590E" w:rsidP="008D590E">
      <w:pPr>
        <w:jc w:val="center"/>
        <w:rPr>
          <w:rFonts w:cs="Tahoma"/>
        </w:rPr>
      </w:pPr>
      <w:r w:rsidRPr="007E74B8">
        <w:rPr>
          <w:rFonts w:cs="Tahoma"/>
        </w:rPr>
        <w:t>(data)</w:t>
      </w:r>
    </w:p>
    <w:p w14:paraId="07B94284" w14:textId="77777777" w:rsidR="008D590E" w:rsidRPr="007E74B8" w:rsidRDefault="008D590E" w:rsidP="008D590E">
      <w:pPr>
        <w:jc w:val="center"/>
        <w:rPr>
          <w:rFonts w:cs="Tahoma"/>
        </w:rPr>
      </w:pPr>
      <w:r w:rsidRPr="007E74B8">
        <w:rPr>
          <w:rFonts w:cs="Tahoma"/>
        </w:rPr>
        <w:t>_________________________</w:t>
      </w:r>
    </w:p>
    <w:p w14:paraId="69397B7F" w14:textId="77777777" w:rsidR="008D590E" w:rsidRPr="007E74B8" w:rsidRDefault="008D590E" w:rsidP="008D590E">
      <w:pPr>
        <w:jc w:val="center"/>
        <w:rPr>
          <w:rFonts w:cs="Tahoma"/>
        </w:rPr>
      </w:pPr>
      <w:r w:rsidRPr="007E74B8">
        <w:rPr>
          <w:rFonts w:cs="Tahoma"/>
        </w:rPr>
        <w:t>(sudarymo vieta)</w:t>
      </w:r>
    </w:p>
    <w:p w14:paraId="5D43A428" w14:textId="77777777" w:rsidR="008D590E" w:rsidRPr="007E74B8" w:rsidRDefault="008D590E" w:rsidP="008D590E">
      <w:pPr>
        <w:jc w:val="center"/>
        <w:rPr>
          <w:rFonts w:cs="Tahoma"/>
        </w:rPr>
      </w:pPr>
    </w:p>
    <w:p w14:paraId="06FD7763" w14:textId="77777777" w:rsidR="008D590E" w:rsidRPr="007E74B8" w:rsidRDefault="008D590E" w:rsidP="008D590E">
      <w:pPr>
        <w:jc w:val="both"/>
        <w:rPr>
          <w:rFonts w:cs="Tahoma"/>
        </w:rPr>
      </w:pPr>
      <w:r w:rsidRPr="007E74B8">
        <w:rPr>
          <w:rFonts w:cs="Tahoma"/>
        </w:rPr>
        <w:t xml:space="preserve">Šį aktą pasirašę atsakingi asmenys pažymi, kad vadovaudamiesi pasirašytos </w:t>
      </w:r>
      <w:bookmarkStart w:id="6" w:name="permission-for-group%3A282722313%3Aevery"/>
      <w:bookmarkEnd w:id="6"/>
      <w:r w:rsidRPr="007E74B8">
        <w:rPr>
          <w:rFonts w:cs="Tahoma"/>
          <w:i/>
        </w:rPr>
        <w:t>[Įrašyti sutarties pavadinimą ir numerį Nr. XX-XXX]</w:t>
      </w:r>
      <w:r w:rsidRPr="007E74B8">
        <w:rPr>
          <w:rFonts w:cs="Tahoma"/>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57"/>
        <w:gridCol w:w="3782"/>
        <w:gridCol w:w="724"/>
        <w:gridCol w:w="1012"/>
        <w:gridCol w:w="1483"/>
        <w:gridCol w:w="1374"/>
        <w:gridCol w:w="1010"/>
      </w:tblGrid>
      <w:tr w:rsidR="00090541" w:rsidRPr="007E74B8" w14:paraId="58DBDFD2" w14:textId="77777777" w:rsidTr="002D5D84">
        <w:trPr>
          <w:trHeight w:val="374"/>
        </w:trPr>
        <w:tc>
          <w:tcPr>
            <w:tcW w:w="280" w:type="pct"/>
            <w:tcBorders>
              <w:top w:val="double" w:sz="4" w:space="0" w:color="auto"/>
            </w:tcBorders>
            <w:shd w:val="clear" w:color="auto" w:fill="D9D9D9"/>
            <w:vAlign w:val="center"/>
          </w:tcPr>
          <w:p w14:paraId="44D9D72C" w14:textId="77777777" w:rsidR="00090541" w:rsidRPr="007E74B8" w:rsidRDefault="00090541">
            <w:pPr>
              <w:jc w:val="center"/>
              <w:rPr>
                <w:rFonts w:cs="Tahoma"/>
                <w:bCs/>
                <w:iCs/>
              </w:rPr>
            </w:pPr>
            <w:r w:rsidRPr="007E74B8">
              <w:rPr>
                <w:rFonts w:cs="Tahoma"/>
                <w:bCs/>
                <w:iCs/>
              </w:rPr>
              <w:t>Eil. Nr.</w:t>
            </w:r>
          </w:p>
        </w:tc>
        <w:tc>
          <w:tcPr>
            <w:tcW w:w="1902" w:type="pct"/>
            <w:tcBorders>
              <w:top w:val="double" w:sz="4" w:space="0" w:color="auto"/>
            </w:tcBorders>
            <w:shd w:val="clear" w:color="auto" w:fill="D9D9D9"/>
            <w:vAlign w:val="center"/>
          </w:tcPr>
          <w:p w14:paraId="74209463" w14:textId="77777777" w:rsidR="00090541" w:rsidRPr="007E74B8" w:rsidRDefault="00090541">
            <w:pPr>
              <w:jc w:val="center"/>
              <w:rPr>
                <w:rFonts w:cs="Tahoma"/>
                <w:bCs/>
                <w:iCs/>
              </w:rPr>
            </w:pPr>
            <w:r w:rsidRPr="007E74B8">
              <w:rPr>
                <w:rFonts w:cs="Tahoma"/>
                <w:bCs/>
                <w:iCs/>
              </w:rPr>
              <w:t>Paslaugų pavadinimas</w:t>
            </w:r>
          </w:p>
        </w:tc>
        <w:tc>
          <w:tcPr>
            <w:tcW w:w="364" w:type="pct"/>
            <w:tcBorders>
              <w:top w:val="double" w:sz="4" w:space="0" w:color="auto"/>
            </w:tcBorders>
            <w:shd w:val="clear" w:color="auto" w:fill="D9D9D9"/>
          </w:tcPr>
          <w:p w14:paraId="3D8FAC93" w14:textId="77777777" w:rsidR="00090541" w:rsidRPr="007E74B8" w:rsidRDefault="00090541">
            <w:pPr>
              <w:jc w:val="center"/>
              <w:rPr>
                <w:rFonts w:cs="Tahoma"/>
                <w:bCs/>
                <w:iCs/>
              </w:rPr>
            </w:pPr>
            <w:r w:rsidRPr="007E74B8">
              <w:rPr>
                <w:rFonts w:cs="Tahoma"/>
                <w:bCs/>
                <w:iCs/>
              </w:rPr>
              <w:t>Mato vnt.</w:t>
            </w:r>
          </w:p>
        </w:tc>
        <w:tc>
          <w:tcPr>
            <w:tcW w:w="509" w:type="pct"/>
            <w:tcBorders>
              <w:top w:val="double" w:sz="4" w:space="0" w:color="auto"/>
            </w:tcBorders>
            <w:shd w:val="clear" w:color="auto" w:fill="D9D9D9"/>
          </w:tcPr>
          <w:p w14:paraId="4BDC5812" w14:textId="77777777" w:rsidR="00090541" w:rsidRPr="007E74B8" w:rsidRDefault="00090541">
            <w:pPr>
              <w:jc w:val="center"/>
              <w:rPr>
                <w:rFonts w:cs="Tahoma"/>
                <w:bCs/>
                <w:iCs/>
              </w:rPr>
            </w:pPr>
            <w:r w:rsidRPr="007E74B8">
              <w:rPr>
                <w:rFonts w:cs="Tahoma"/>
                <w:bCs/>
                <w:iCs/>
              </w:rPr>
              <w:t>Kiekis</w:t>
            </w:r>
          </w:p>
        </w:tc>
        <w:tc>
          <w:tcPr>
            <w:tcW w:w="746" w:type="pct"/>
            <w:tcBorders>
              <w:top w:val="double" w:sz="4" w:space="0" w:color="auto"/>
            </w:tcBorders>
            <w:shd w:val="clear" w:color="auto" w:fill="D9D9D9"/>
          </w:tcPr>
          <w:p w14:paraId="5F2B8E1E" w14:textId="77777777" w:rsidR="00090541" w:rsidRPr="007E74B8" w:rsidRDefault="00090541">
            <w:pPr>
              <w:jc w:val="center"/>
              <w:rPr>
                <w:rFonts w:cs="Tahoma"/>
                <w:bCs/>
                <w:iCs/>
              </w:rPr>
            </w:pPr>
            <w:r w:rsidRPr="007E74B8">
              <w:rPr>
                <w:rFonts w:cs="Tahoma"/>
                <w:bCs/>
                <w:iCs/>
              </w:rPr>
              <w:t>Vieneto kaina</w:t>
            </w:r>
          </w:p>
        </w:tc>
        <w:tc>
          <w:tcPr>
            <w:tcW w:w="1199" w:type="pct"/>
            <w:gridSpan w:val="2"/>
            <w:tcBorders>
              <w:top w:val="double" w:sz="4" w:space="0" w:color="auto"/>
            </w:tcBorders>
            <w:shd w:val="clear" w:color="auto" w:fill="D9D9D9"/>
            <w:vAlign w:val="center"/>
          </w:tcPr>
          <w:p w14:paraId="24F7FE1A" w14:textId="77777777" w:rsidR="00090541" w:rsidRPr="007E74B8" w:rsidRDefault="00090541">
            <w:pPr>
              <w:jc w:val="center"/>
              <w:rPr>
                <w:rFonts w:cs="Tahoma"/>
                <w:bCs/>
                <w:iCs/>
              </w:rPr>
            </w:pPr>
            <w:r w:rsidRPr="007E74B8">
              <w:rPr>
                <w:rFonts w:cs="Tahoma"/>
                <w:bCs/>
                <w:iCs/>
              </w:rPr>
              <w:t>Suma, EUR</w:t>
            </w:r>
          </w:p>
        </w:tc>
      </w:tr>
      <w:tr w:rsidR="00090541" w:rsidRPr="007E74B8" w14:paraId="0CD2BC4B" w14:textId="77777777" w:rsidTr="002D5D84">
        <w:tc>
          <w:tcPr>
            <w:tcW w:w="280" w:type="pct"/>
          </w:tcPr>
          <w:p w14:paraId="062653DC" w14:textId="77777777" w:rsidR="00090541" w:rsidRPr="007E74B8" w:rsidRDefault="00090541">
            <w:pPr>
              <w:jc w:val="center"/>
              <w:rPr>
                <w:rFonts w:cs="Tahoma"/>
              </w:rPr>
            </w:pPr>
            <w:r w:rsidRPr="007E74B8">
              <w:rPr>
                <w:rFonts w:cs="Tahoma"/>
              </w:rPr>
              <w:t>1.</w:t>
            </w:r>
          </w:p>
        </w:tc>
        <w:tc>
          <w:tcPr>
            <w:tcW w:w="1902" w:type="pct"/>
          </w:tcPr>
          <w:p w14:paraId="076BC6DD" w14:textId="77777777" w:rsidR="00090541" w:rsidRPr="007E74B8" w:rsidRDefault="00090541">
            <w:pPr>
              <w:rPr>
                <w:rFonts w:cs="Tahoma"/>
                <w:i/>
              </w:rPr>
            </w:pPr>
            <w:r w:rsidRPr="007E74B8">
              <w:rPr>
                <w:rFonts w:cs="Tahoma"/>
                <w:i/>
              </w:rPr>
              <w:t>Paslauga 1</w:t>
            </w:r>
          </w:p>
        </w:tc>
        <w:tc>
          <w:tcPr>
            <w:tcW w:w="364" w:type="pct"/>
          </w:tcPr>
          <w:p w14:paraId="659059CC" w14:textId="77777777" w:rsidR="00090541" w:rsidRPr="007E74B8" w:rsidRDefault="00090541">
            <w:pPr>
              <w:jc w:val="center"/>
              <w:rPr>
                <w:rFonts w:cs="Tahoma"/>
              </w:rPr>
            </w:pPr>
          </w:p>
        </w:tc>
        <w:tc>
          <w:tcPr>
            <w:tcW w:w="509" w:type="pct"/>
          </w:tcPr>
          <w:p w14:paraId="6DD1C85D" w14:textId="77777777" w:rsidR="00090541" w:rsidRPr="007E74B8" w:rsidRDefault="00090541">
            <w:pPr>
              <w:jc w:val="center"/>
              <w:rPr>
                <w:rFonts w:cs="Tahoma"/>
              </w:rPr>
            </w:pPr>
          </w:p>
        </w:tc>
        <w:tc>
          <w:tcPr>
            <w:tcW w:w="746" w:type="pct"/>
          </w:tcPr>
          <w:p w14:paraId="24008F26" w14:textId="77777777" w:rsidR="00090541" w:rsidRPr="007E74B8" w:rsidRDefault="00090541">
            <w:pPr>
              <w:jc w:val="center"/>
              <w:rPr>
                <w:rFonts w:cs="Tahoma"/>
              </w:rPr>
            </w:pPr>
          </w:p>
        </w:tc>
        <w:tc>
          <w:tcPr>
            <w:tcW w:w="1199" w:type="pct"/>
            <w:gridSpan w:val="2"/>
          </w:tcPr>
          <w:p w14:paraId="448065EB" w14:textId="77777777" w:rsidR="00090541" w:rsidRPr="007E74B8" w:rsidRDefault="00090541">
            <w:pPr>
              <w:jc w:val="center"/>
              <w:rPr>
                <w:rFonts w:cs="Tahoma"/>
              </w:rPr>
            </w:pPr>
          </w:p>
        </w:tc>
      </w:tr>
      <w:tr w:rsidR="00090541" w:rsidRPr="007E74B8" w14:paraId="633065B9" w14:textId="77777777" w:rsidTr="002D5D84">
        <w:tc>
          <w:tcPr>
            <w:tcW w:w="280" w:type="pct"/>
          </w:tcPr>
          <w:p w14:paraId="0B8E4D82" w14:textId="77777777" w:rsidR="00090541" w:rsidRPr="007E74B8" w:rsidRDefault="00090541">
            <w:pPr>
              <w:jc w:val="center"/>
              <w:rPr>
                <w:rFonts w:cs="Tahoma"/>
              </w:rPr>
            </w:pPr>
            <w:r w:rsidRPr="007E74B8">
              <w:rPr>
                <w:rFonts w:cs="Tahoma"/>
              </w:rPr>
              <w:t>2.</w:t>
            </w:r>
          </w:p>
        </w:tc>
        <w:tc>
          <w:tcPr>
            <w:tcW w:w="1902" w:type="pct"/>
          </w:tcPr>
          <w:p w14:paraId="6D4039E8" w14:textId="77777777" w:rsidR="00090541" w:rsidRPr="007E74B8" w:rsidRDefault="00090541">
            <w:pPr>
              <w:rPr>
                <w:rFonts w:cs="Tahoma"/>
                <w:i/>
              </w:rPr>
            </w:pPr>
            <w:r w:rsidRPr="007E74B8">
              <w:rPr>
                <w:rFonts w:cs="Tahoma"/>
                <w:i/>
              </w:rPr>
              <w:t>Paslauga 2</w:t>
            </w:r>
          </w:p>
        </w:tc>
        <w:tc>
          <w:tcPr>
            <w:tcW w:w="364" w:type="pct"/>
          </w:tcPr>
          <w:p w14:paraId="4AA620B5" w14:textId="77777777" w:rsidR="00090541" w:rsidRPr="007E74B8" w:rsidRDefault="00090541">
            <w:pPr>
              <w:jc w:val="center"/>
              <w:rPr>
                <w:rFonts w:cs="Tahoma"/>
              </w:rPr>
            </w:pPr>
          </w:p>
        </w:tc>
        <w:tc>
          <w:tcPr>
            <w:tcW w:w="509" w:type="pct"/>
          </w:tcPr>
          <w:p w14:paraId="6241A342" w14:textId="77777777" w:rsidR="00090541" w:rsidRPr="007E74B8" w:rsidRDefault="00090541">
            <w:pPr>
              <w:jc w:val="center"/>
              <w:rPr>
                <w:rFonts w:cs="Tahoma"/>
              </w:rPr>
            </w:pPr>
          </w:p>
        </w:tc>
        <w:tc>
          <w:tcPr>
            <w:tcW w:w="746" w:type="pct"/>
          </w:tcPr>
          <w:p w14:paraId="0B20FD36" w14:textId="77777777" w:rsidR="00090541" w:rsidRPr="007E74B8" w:rsidRDefault="00090541">
            <w:pPr>
              <w:jc w:val="center"/>
              <w:rPr>
                <w:rFonts w:cs="Tahoma"/>
              </w:rPr>
            </w:pPr>
          </w:p>
        </w:tc>
        <w:tc>
          <w:tcPr>
            <w:tcW w:w="1199" w:type="pct"/>
            <w:gridSpan w:val="2"/>
          </w:tcPr>
          <w:p w14:paraId="0B9EB91E" w14:textId="77777777" w:rsidR="00090541" w:rsidRPr="007E74B8" w:rsidRDefault="00090541">
            <w:pPr>
              <w:jc w:val="center"/>
              <w:rPr>
                <w:rFonts w:cs="Tahoma"/>
              </w:rPr>
            </w:pPr>
          </w:p>
        </w:tc>
      </w:tr>
      <w:tr w:rsidR="00090541" w:rsidRPr="007E74B8" w14:paraId="6ACBB36B" w14:textId="77777777" w:rsidTr="002D5D84">
        <w:tc>
          <w:tcPr>
            <w:tcW w:w="280" w:type="pct"/>
          </w:tcPr>
          <w:p w14:paraId="52BB6264" w14:textId="77777777" w:rsidR="00090541" w:rsidRPr="007E74B8" w:rsidRDefault="00090541">
            <w:pPr>
              <w:jc w:val="center"/>
              <w:rPr>
                <w:rFonts w:cs="Tahoma"/>
              </w:rPr>
            </w:pPr>
            <w:r w:rsidRPr="007E74B8">
              <w:rPr>
                <w:rFonts w:cs="Tahoma"/>
              </w:rPr>
              <w:t>3.</w:t>
            </w:r>
          </w:p>
        </w:tc>
        <w:tc>
          <w:tcPr>
            <w:tcW w:w="1902" w:type="pct"/>
          </w:tcPr>
          <w:p w14:paraId="79BA7DA7" w14:textId="77777777" w:rsidR="00090541" w:rsidRPr="007E74B8" w:rsidRDefault="00090541">
            <w:pPr>
              <w:rPr>
                <w:rFonts w:cs="Tahoma"/>
                <w:i/>
              </w:rPr>
            </w:pPr>
            <w:r w:rsidRPr="007E74B8">
              <w:rPr>
                <w:rFonts w:cs="Tahoma"/>
                <w:i/>
              </w:rPr>
              <w:t>Paslauga 3</w:t>
            </w:r>
          </w:p>
        </w:tc>
        <w:tc>
          <w:tcPr>
            <w:tcW w:w="364" w:type="pct"/>
          </w:tcPr>
          <w:p w14:paraId="1E9DD21B" w14:textId="77777777" w:rsidR="00090541" w:rsidRPr="007E74B8" w:rsidRDefault="00090541">
            <w:pPr>
              <w:jc w:val="center"/>
              <w:rPr>
                <w:rFonts w:cs="Tahoma"/>
              </w:rPr>
            </w:pPr>
          </w:p>
        </w:tc>
        <w:tc>
          <w:tcPr>
            <w:tcW w:w="509" w:type="pct"/>
          </w:tcPr>
          <w:p w14:paraId="279228AF" w14:textId="77777777" w:rsidR="00090541" w:rsidRPr="007E74B8" w:rsidRDefault="00090541">
            <w:pPr>
              <w:jc w:val="center"/>
              <w:rPr>
                <w:rFonts w:cs="Tahoma"/>
              </w:rPr>
            </w:pPr>
          </w:p>
        </w:tc>
        <w:tc>
          <w:tcPr>
            <w:tcW w:w="746" w:type="pct"/>
          </w:tcPr>
          <w:p w14:paraId="2D2F8802" w14:textId="77777777" w:rsidR="00090541" w:rsidRPr="007E74B8" w:rsidRDefault="00090541">
            <w:pPr>
              <w:jc w:val="center"/>
              <w:rPr>
                <w:rFonts w:cs="Tahoma"/>
              </w:rPr>
            </w:pPr>
          </w:p>
        </w:tc>
        <w:tc>
          <w:tcPr>
            <w:tcW w:w="1199" w:type="pct"/>
            <w:gridSpan w:val="2"/>
          </w:tcPr>
          <w:p w14:paraId="138184AE" w14:textId="77777777" w:rsidR="00090541" w:rsidRPr="007E74B8" w:rsidRDefault="00090541">
            <w:pPr>
              <w:jc w:val="center"/>
              <w:rPr>
                <w:rFonts w:cs="Tahoma"/>
              </w:rPr>
            </w:pPr>
          </w:p>
        </w:tc>
      </w:tr>
      <w:tr w:rsidR="008D590E" w:rsidRPr="007E74B8" w14:paraId="28154AAB" w14:textId="77777777" w:rsidTr="002D5D84">
        <w:tc>
          <w:tcPr>
            <w:tcW w:w="4492" w:type="pct"/>
            <w:gridSpan w:val="6"/>
            <w:vAlign w:val="center"/>
          </w:tcPr>
          <w:p w14:paraId="4120D301" w14:textId="77777777" w:rsidR="008D590E" w:rsidRPr="007E74B8" w:rsidRDefault="008D590E">
            <w:pPr>
              <w:jc w:val="right"/>
              <w:rPr>
                <w:rFonts w:cs="Tahoma"/>
                <w:b/>
              </w:rPr>
            </w:pPr>
            <w:r w:rsidRPr="007E74B8">
              <w:rPr>
                <w:rFonts w:cs="Tahoma"/>
                <w:b/>
              </w:rPr>
              <w:t>Iš viso:</w:t>
            </w:r>
          </w:p>
        </w:tc>
        <w:tc>
          <w:tcPr>
            <w:tcW w:w="508" w:type="pct"/>
          </w:tcPr>
          <w:p w14:paraId="234BA568" w14:textId="77777777" w:rsidR="008D590E" w:rsidRPr="007E74B8" w:rsidRDefault="008D590E">
            <w:pPr>
              <w:jc w:val="center"/>
              <w:rPr>
                <w:rFonts w:cs="Tahoma"/>
              </w:rPr>
            </w:pPr>
          </w:p>
        </w:tc>
      </w:tr>
      <w:tr w:rsidR="008D590E" w:rsidRPr="007E74B8" w14:paraId="22C98B4C" w14:textId="77777777" w:rsidTr="002D5D84">
        <w:tc>
          <w:tcPr>
            <w:tcW w:w="4492" w:type="pct"/>
            <w:gridSpan w:val="6"/>
            <w:vAlign w:val="center"/>
          </w:tcPr>
          <w:p w14:paraId="53DE4B53" w14:textId="77777777" w:rsidR="008D590E" w:rsidRPr="007E74B8" w:rsidRDefault="008D590E">
            <w:pPr>
              <w:jc w:val="right"/>
              <w:rPr>
                <w:rFonts w:cs="Tahoma"/>
                <w:b/>
              </w:rPr>
            </w:pPr>
            <w:r w:rsidRPr="007E74B8">
              <w:rPr>
                <w:rFonts w:cs="Tahoma"/>
                <w:b/>
              </w:rPr>
              <w:t>PVM 21%:</w:t>
            </w:r>
          </w:p>
        </w:tc>
        <w:tc>
          <w:tcPr>
            <w:tcW w:w="508" w:type="pct"/>
          </w:tcPr>
          <w:p w14:paraId="11FC9AC1" w14:textId="77777777" w:rsidR="008D590E" w:rsidRPr="007E74B8" w:rsidRDefault="008D590E">
            <w:pPr>
              <w:jc w:val="center"/>
              <w:rPr>
                <w:rFonts w:cs="Tahoma"/>
              </w:rPr>
            </w:pPr>
          </w:p>
        </w:tc>
      </w:tr>
      <w:tr w:rsidR="008D590E" w:rsidRPr="007E74B8" w14:paraId="7C45BA83" w14:textId="77777777" w:rsidTr="002D5D84">
        <w:tc>
          <w:tcPr>
            <w:tcW w:w="4492" w:type="pct"/>
            <w:gridSpan w:val="6"/>
            <w:tcBorders>
              <w:bottom w:val="double" w:sz="4" w:space="0" w:color="auto"/>
            </w:tcBorders>
            <w:vAlign w:val="center"/>
          </w:tcPr>
          <w:p w14:paraId="28F1AA64" w14:textId="77777777" w:rsidR="008D590E" w:rsidRPr="007E74B8" w:rsidRDefault="008D590E">
            <w:pPr>
              <w:jc w:val="right"/>
              <w:rPr>
                <w:rFonts w:cs="Tahoma"/>
                <w:b/>
              </w:rPr>
            </w:pPr>
            <w:r w:rsidRPr="007E74B8">
              <w:rPr>
                <w:rFonts w:cs="Tahoma"/>
                <w:b/>
              </w:rPr>
              <w:t>Bendra suma:</w:t>
            </w:r>
          </w:p>
        </w:tc>
        <w:tc>
          <w:tcPr>
            <w:tcW w:w="508" w:type="pct"/>
            <w:tcBorders>
              <w:bottom w:val="double" w:sz="4" w:space="0" w:color="auto"/>
            </w:tcBorders>
          </w:tcPr>
          <w:p w14:paraId="5A22989E" w14:textId="77777777" w:rsidR="008D590E" w:rsidRPr="007E74B8" w:rsidRDefault="008D590E">
            <w:pPr>
              <w:jc w:val="center"/>
              <w:rPr>
                <w:rFonts w:cs="Tahoma"/>
              </w:rPr>
            </w:pPr>
          </w:p>
        </w:tc>
      </w:tr>
    </w:tbl>
    <w:p w14:paraId="22F6ADBC" w14:textId="77777777" w:rsidR="008D590E" w:rsidRDefault="008D590E" w:rsidP="008D590E">
      <w:pPr>
        <w:jc w:val="both"/>
        <w:rPr>
          <w:rFonts w:cs="Tahoma"/>
          <w:i/>
        </w:rPr>
      </w:pPr>
    </w:p>
    <w:p w14:paraId="6C73C2E3" w14:textId="3CF308EE" w:rsidR="008D590E" w:rsidRPr="00DE219A" w:rsidRDefault="008D590E" w:rsidP="008D590E">
      <w:pPr>
        <w:jc w:val="both"/>
        <w:rPr>
          <w:rFonts w:cs="Tahoma"/>
          <w:color w:val="4472C4"/>
          <w:kern w:val="2"/>
        </w:rPr>
      </w:pPr>
      <w:r w:rsidRPr="00DE219A">
        <w:rPr>
          <w:rFonts w:cs="Tahoma"/>
          <w:b/>
          <w:bCs/>
          <w:color w:val="000000"/>
          <w:lang w:eastAsia="lt-LT"/>
        </w:rPr>
        <w:t xml:space="preserve">Tiekėjas </w:t>
      </w:r>
      <w:r>
        <w:rPr>
          <w:rFonts w:cs="Tahoma"/>
          <w:b/>
          <w:bCs/>
          <w:color w:val="000000"/>
          <w:lang w:eastAsia="lt-LT"/>
        </w:rPr>
        <w:t>suteikė</w:t>
      </w:r>
      <w:r w:rsidRPr="00DE219A">
        <w:rPr>
          <w:rFonts w:cs="Tahoma"/>
          <w:b/>
          <w:bCs/>
          <w:color w:val="000000"/>
          <w:lang w:eastAsia="lt-LT"/>
        </w:rPr>
        <w:t xml:space="preserve"> visas </w:t>
      </w:r>
      <w:r>
        <w:rPr>
          <w:rFonts w:cs="Tahoma"/>
          <w:b/>
          <w:bCs/>
          <w:color w:val="000000"/>
          <w:lang w:eastAsia="lt-LT"/>
        </w:rPr>
        <w:t>Paslaugas</w:t>
      </w:r>
      <w:r w:rsidR="00091A86">
        <w:rPr>
          <w:rFonts w:cs="Tahoma"/>
          <w:b/>
          <w:bCs/>
          <w:color w:val="000000"/>
          <w:lang w:eastAsia="lt-LT"/>
        </w:rPr>
        <w:t xml:space="preserve"> tinkamai, laiku</w:t>
      </w:r>
      <w:r>
        <w:rPr>
          <w:rFonts w:cs="Tahoma"/>
          <w:b/>
          <w:bCs/>
          <w:color w:val="000000"/>
          <w:lang w:eastAsia="lt-LT"/>
        </w:rPr>
        <w:t xml:space="preserve"> </w:t>
      </w:r>
      <w:r w:rsidRPr="00DE219A">
        <w:rPr>
          <w:rFonts w:cs="Tahoma"/>
          <w:b/>
          <w:bCs/>
          <w:color w:val="000000"/>
          <w:lang w:eastAsia="lt-LT"/>
        </w:rPr>
        <w:t>ir pateikė visus reikiamus dokumentus pagal Sutartį</w:t>
      </w:r>
      <w:r w:rsidRPr="00DE219A">
        <w:rPr>
          <w:rFonts w:cs="Tahoma"/>
          <w:b/>
          <w:bCs/>
          <w:kern w:val="2"/>
        </w:rPr>
        <w:t xml:space="preserve"> </w:t>
      </w:r>
      <w:sdt>
        <w:sdtPr>
          <w:rPr>
            <w:rFonts w:cs="Tahoma"/>
            <w:b/>
            <w:bCs/>
            <w:kern w:val="2"/>
          </w:rPr>
          <w:id w:val="1397931692"/>
          <w:placeholder>
            <w:docPart w:val="3E65F9D9BAB745AFBFC0045C448C22BB"/>
          </w:placeholder>
          <w:comboBox>
            <w:listItem w:displayText="Pasirinkti" w:value="Pasirinkti"/>
            <w:listItem w:displayText="TAIP" w:value="TAIP"/>
            <w:listItem w:displayText="NE" w:value="NE"/>
          </w:comboBox>
        </w:sdtPr>
        <w:sdtEndPr/>
        <w:sdtContent>
          <w:r w:rsidRPr="00DE219A">
            <w:rPr>
              <w:rFonts w:cs="Tahoma"/>
              <w:b/>
              <w:bCs/>
              <w:kern w:val="2"/>
            </w:rPr>
            <w:t>Pasirinkti</w:t>
          </w:r>
        </w:sdtContent>
      </w:sdt>
      <w:r w:rsidRPr="00DE219A">
        <w:rPr>
          <w:rFonts w:cs="Tahoma"/>
          <w:b/>
          <w:bCs/>
          <w:color w:val="000000"/>
          <w:lang w:eastAsia="lt-LT"/>
        </w:rPr>
        <w:t xml:space="preserve"> </w:t>
      </w:r>
    </w:p>
    <w:p w14:paraId="0E1A3401" w14:textId="77777777" w:rsidR="00091A86" w:rsidRDefault="00091A86" w:rsidP="00091A86">
      <w:pPr>
        <w:rPr>
          <w:rFonts w:cs="Tahoma"/>
        </w:rPr>
      </w:pPr>
    </w:p>
    <w:p w14:paraId="2D3DB2B7" w14:textId="58E7021B" w:rsidR="008D590E" w:rsidRPr="007E74B8" w:rsidRDefault="008D590E" w:rsidP="00091A86">
      <w:pPr>
        <w:ind w:firstLine="567"/>
        <w:rPr>
          <w:rFonts w:cs="Tahoma"/>
        </w:rPr>
      </w:pPr>
      <w:r w:rsidRPr="007E74B8">
        <w:rPr>
          <w:rFonts w:cs="Tahoma"/>
        </w:rPr>
        <w:t>Jeigu atsisakoma priimti Paslaugas ar jų dalį dėl Paslaugų perdavimo–priėmimo metu pastebėtų</w:t>
      </w:r>
      <w:r w:rsidR="00091A86">
        <w:rPr>
          <w:rFonts w:cs="Tahoma"/>
        </w:rPr>
        <w:t xml:space="preserve"> </w:t>
      </w:r>
      <w:r w:rsidRPr="007E74B8">
        <w:rPr>
          <w:rFonts w:cs="Tahoma"/>
        </w:rPr>
        <w:t>trūkumų, jie nurodomi ir aprašomi šioje lentelėje: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6"/>
        <w:gridCol w:w="3049"/>
        <w:gridCol w:w="3522"/>
        <w:gridCol w:w="2673"/>
      </w:tblGrid>
      <w:tr w:rsidR="008D590E" w:rsidRPr="007E74B8" w14:paraId="51A0F7CF" w14:textId="77777777" w:rsidTr="00091A86">
        <w:trPr>
          <w:trHeight w:val="555"/>
        </w:trPr>
        <w:tc>
          <w:tcPr>
            <w:tcW w:w="401" w:type="pct"/>
            <w:tcBorders>
              <w:top w:val="double" w:sz="4" w:space="0" w:color="auto"/>
              <w:bottom w:val="single" w:sz="4" w:space="0" w:color="auto"/>
            </w:tcBorders>
            <w:shd w:val="clear" w:color="auto" w:fill="D9D9D9"/>
            <w:vAlign w:val="center"/>
          </w:tcPr>
          <w:p w14:paraId="32FDCF0D" w14:textId="77777777" w:rsidR="008D590E" w:rsidRPr="007E74B8" w:rsidRDefault="008D590E">
            <w:pPr>
              <w:jc w:val="center"/>
              <w:rPr>
                <w:rFonts w:cs="Tahoma"/>
                <w:bCs/>
                <w:iCs/>
              </w:rPr>
            </w:pPr>
            <w:r w:rsidRPr="007E74B8">
              <w:rPr>
                <w:rFonts w:cs="Tahoma"/>
                <w:bCs/>
                <w:iCs/>
              </w:rPr>
              <w:t>Eil. Nr.</w:t>
            </w:r>
          </w:p>
        </w:tc>
        <w:tc>
          <w:tcPr>
            <w:tcW w:w="1517" w:type="pct"/>
            <w:tcBorders>
              <w:top w:val="double" w:sz="4" w:space="0" w:color="auto"/>
              <w:bottom w:val="single" w:sz="4" w:space="0" w:color="auto"/>
            </w:tcBorders>
            <w:shd w:val="clear" w:color="auto" w:fill="D9D9D9"/>
            <w:vAlign w:val="center"/>
          </w:tcPr>
          <w:p w14:paraId="4DFD04E2" w14:textId="77777777" w:rsidR="008D590E" w:rsidRPr="007E74B8" w:rsidRDefault="008D590E">
            <w:pPr>
              <w:jc w:val="center"/>
              <w:rPr>
                <w:rFonts w:cs="Tahoma"/>
                <w:bCs/>
                <w:iCs/>
              </w:rPr>
            </w:pPr>
            <w:r w:rsidRPr="007E74B8">
              <w:rPr>
                <w:rFonts w:cs="Tahoma"/>
                <w:bCs/>
                <w:iCs/>
              </w:rPr>
              <w:t>Paslaugų trūkumų aprašymas</w:t>
            </w:r>
          </w:p>
        </w:tc>
        <w:tc>
          <w:tcPr>
            <w:tcW w:w="1752" w:type="pct"/>
            <w:tcBorders>
              <w:top w:val="double" w:sz="4" w:space="0" w:color="auto"/>
              <w:bottom w:val="single" w:sz="4" w:space="0" w:color="auto"/>
            </w:tcBorders>
            <w:shd w:val="clear" w:color="auto" w:fill="D9D9D9"/>
            <w:vAlign w:val="center"/>
          </w:tcPr>
          <w:p w14:paraId="7EB11FCC" w14:textId="77777777" w:rsidR="008D590E" w:rsidRPr="007E74B8" w:rsidRDefault="008D590E">
            <w:pPr>
              <w:jc w:val="center"/>
              <w:rPr>
                <w:rFonts w:cs="Tahoma"/>
                <w:bCs/>
                <w:iCs/>
              </w:rPr>
            </w:pPr>
            <w:r w:rsidRPr="007E74B8">
              <w:rPr>
                <w:rFonts w:cs="Tahoma"/>
                <w:bCs/>
                <w:iCs/>
              </w:rPr>
              <w:t>Numatomas Paslaugų trūkumų pašalinimo terminas</w:t>
            </w:r>
          </w:p>
        </w:tc>
        <w:tc>
          <w:tcPr>
            <w:tcW w:w="1330" w:type="pct"/>
            <w:tcBorders>
              <w:top w:val="double" w:sz="4" w:space="0" w:color="auto"/>
              <w:bottom w:val="single" w:sz="4" w:space="0" w:color="auto"/>
            </w:tcBorders>
            <w:shd w:val="clear" w:color="auto" w:fill="D9D9D9"/>
            <w:vAlign w:val="center"/>
          </w:tcPr>
          <w:p w14:paraId="6C1DE32C" w14:textId="77777777" w:rsidR="008D590E" w:rsidRPr="007E74B8" w:rsidRDefault="008D590E">
            <w:pPr>
              <w:jc w:val="center"/>
              <w:rPr>
                <w:rFonts w:cs="Tahoma"/>
                <w:bCs/>
                <w:iCs/>
              </w:rPr>
            </w:pPr>
            <w:r w:rsidRPr="007E74B8">
              <w:rPr>
                <w:rFonts w:cs="Tahoma"/>
                <w:bCs/>
                <w:iCs/>
              </w:rPr>
              <w:t>Pastabos</w:t>
            </w:r>
          </w:p>
        </w:tc>
      </w:tr>
      <w:tr w:rsidR="008D590E" w:rsidRPr="007E74B8" w14:paraId="033D9101" w14:textId="77777777" w:rsidTr="00091A86">
        <w:trPr>
          <w:trHeight w:val="236"/>
        </w:trPr>
        <w:tc>
          <w:tcPr>
            <w:tcW w:w="401" w:type="pct"/>
            <w:tcBorders>
              <w:top w:val="single" w:sz="4" w:space="0" w:color="auto"/>
              <w:bottom w:val="double" w:sz="4" w:space="0" w:color="auto"/>
              <w:tr2bl w:val="single" w:sz="4" w:space="0" w:color="auto"/>
            </w:tcBorders>
          </w:tcPr>
          <w:p w14:paraId="274F9E89" w14:textId="77777777" w:rsidR="008D590E" w:rsidRPr="007E74B8" w:rsidRDefault="008D590E">
            <w:pPr>
              <w:jc w:val="center"/>
              <w:rPr>
                <w:rFonts w:cs="Tahoma"/>
              </w:rPr>
            </w:pPr>
          </w:p>
        </w:tc>
        <w:tc>
          <w:tcPr>
            <w:tcW w:w="1517" w:type="pct"/>
            <w:tcBorders>
              <w:top w:val="single" w:sz="4" w:space="0" w:color="auto"/>
              <w:bottom w:val="double" w:sz="4" w:space="0" w:color="auto"/>
              <w:tr2bl w:val="single" w:sz="4" w:space="0" w:color="auto"/>
            </w:tcBorders>
          </w:tcPr>
          <w:p w14:paraId="3481BB8C" w14:textId="77777777" w:rsidR="008D590E" w:rsidRPr="007E74B8" w:rsidRDefault="008D590E">
            <w:pPr>
              <w:jc w:val="center"/>
              <w:rPr>
                <w:rFonts w:cs="Tahoma"/>
              </w:rPr>
            </w:pPr>
          </w:p>
        </w:tc>
        <w:tc>
          <w:tcPr>
            <w:tcW w:w="1752" w:type="pct"/>
            <w:tcBorders>
              <w:top w:val="single" w:sz="4" w:space="0" w:color="auto"/>
              <w:bottom w:val="double" w:sz="4" w:space="0" w:color="auto"/>
              <w:tr2bl w:val="single" w:sz="4" w:space="0" w:color="auto"/>
            </w:tcBorders>
          </w:tcPr>
          <w:p w14:paraId="7004B22A" w14:textId="77777777" w:rsidR="008D590E" w:rsidRPr="007E74B8" w:rsidRDefault="008D590E">
            <w:pPr>
              <w:jc w:val="center"/>
              <w:rPr>
                <w:rFonts w:cs="Tahoma"/>
              </w:rPr>
            </w:pPr>
          </w:p>
        </w:tc>
        <w:tc>
          <w:tcPr>
            <w:tcW w:w="1330" w:type="pct"/>
            <w:tcBorders>
              <w:top w:val="single" w:sz="4" w:space="0" w:color="auto"/>
              <w:bottom w:val="double" w:sz="4" w:space="0" w:color="auto"/>
              <w:tr2bl w:val="single" w:sz="4" w:space="0" w:color="auto"/>
            </w:tcBorders>
          </w:tcPr>
          <w:p w14:paraId="7F33D9F5" w14:textId="77777777" w:rsidR="008D590E" w:rsidRPr="007E74B8" w:rsidRDefault="008D590E">
            <w:pPr>
              <w:jc w:val="center"/>
              <w:rPr>
                <w:rFonts w:cs="Tahoma"/>
              </w:rPr>
            </w:pPr>
          </w:p>
        </w:tc>
      </w:tr>
    </w:tbl>
    <w:p w14:paraId="6BF096B9" w14:textId="77777777" w:rsidR="008D590E" w:rsidRDefault="008D590E" w:rsidP="008D590E">
      <w:pPr>
        <w:jc w:val="center"/>
        <w:rPr>
          <w:rFonts w:cs="Tahoma"/>
          <w:i/>
          <w:iCs/>
        </w:rPr>
      </w:pPr>
      <w:r w:rsidRPr="007E74B8">
        <w:rPr>
          <w:rFonts w:cs="Tahoma"/>
          <w:b/>
          <w:bCs/>
          <w:i/>
          <w:iCs/>
        </w:rPr>
        <w:t>Pastaba</w:t>
      </w:r>
      <w:r w:rsidRPr="007E74B8">
        <w:rPr>
          <w:rFonts w:cs="Tahoma"/>
          <w:b/>
          <w:i/>
          <w:iCs/>
        </w:rPr>
        <w:t>:</w:t>
      </w:r>
      <w:r w:rsidRPr="007E74B8">
        <w:rPr>
          <w:rFonts w:cs="Tahoma"/>
          <w:i/>
          <w:iCs/>
        </w:rPr>
        <w:t xml:space="preserve"> jei Paslaugų trūkumų nėra pastebėta, lentelė turi būti perbraukta „Z“ formos brūkšniais.</w:t>
      </w:r>
    </w:p>
    <w:p w14:paraId="10FD5062" w14:textId="77777777" w:rsidR="00090541" w:rsidRPr="007E74B8" w:rsidRDefault="00090541" w:rsidP="00091A86">
      <w:pPr>
        <w:rPr>
          <w:rFonts w:cs="Tahoma"/>
        </w:rPr>
      </w:pPr>
    </w:p>
    <w:p w14:paraId="07D31C5E" w14:textId="77777777" w:rsidR="008D590E" w:rsidRPr="007E74B8" w:rsidRDefault="008D590E" w:rsidP="008D590E">
      <w:pPr>
        <w:rPr>
          <w:rFonts w:cs="Tahoma"/>
          <w:i/>
          <w:iCs/>
        </w:rPr>
      </w:pPr>
    </w:p>
    <w:tbl>
      <w:tblPr>
        <w:tblW w:w="9611" w:type="dxa"/>
        <w:tblInd w:w="108" w:type="dxa"/>
        <w:tblLayout w:type="fixed"/>
        <w:tblLook w:val="0000" w:firstRow="0" w:lastRow="0" w:firstColumn="0" w:lastColumn="0" w:noHBand="0" w:noVBand="0"/>
      </w:tblPr>
      <w:tblGrid>
        <w:gridCol w:w="4959"/>
        <w:gridCol w:w="4652"/>
      </w:tblGrid>
      <w:tr w:rsidR="008D590E" w:rsidRPr="007E74B8" w14:paraId="6C4421A3" w14:textId="77777777">
        <w:tc>
          <w:tcPr>
            <w:tcW w:w="4959" w:type="dxa"/>
          </w:tcPr>
          <w:p w14:paraId="48F3EE95" w14:textId="77777777" w:rsidR="008D590E" w:rsidRPr="007E74B8" w:rsidRDefault="008D590E">
            <w:pPr>
              <w:widowControl w:val="0"/>
              <w:rPr>
                <w:rFonts w:cs="Tahoma"/>
              </w:rPr>
            </w:pPr>
            <w:r w:rsidRPr="007E74B8">
              <w:rPr>
                <w:rFonts w:cs="Tahoma"/>
                <w:b/>
              </w:rPr>
              <w:t>PASLAUGAS PRIĖMĖ:</w:t>
            </w:r>
          </w:p>
          <w:p w14:paraId="511498F4" w14:textId="150716DA" w:rsidR="008D590E" w:rsidRPr="007E74B8" w:rsidRDefault="00090541">
            <w:pPr>
              <w:widowControl w:val="0"/>
              <w:rPr>
                <w:rFonts w:cs="Tahoma"/>
              </w:rPr>
            </w:pPr>
            <w:r w:rsidRPr="00090541">
              <w:rPr>
                <w:rFonts w:cs="Tahoma"/>
                <w:b/>
              </w:rPr>
              <w:t>Viešoji įstaiga Inovacijų agentūra</w:t>
            </w:r>
          </w:p>
        </w:tc>
        <w:tc>
          <w:tcPr>
            <w:tcW w:w="4652" w:type="dxa"/>
          </w:tcPr>
          <w:p w14:paraId="1E3CA5C7" w14:textId="77777777" w:rsidR="008D590E" w:rsidRPr="007E74B8" w:rsidRDefault="008D590E">
            <w:pPr>
              <w:widowControl w:val="0"/>
              <w:rPr>
                <w:rFonts w:cs="Tahoma"/>
              </w:rPr>
            </w:pPr>
            <w:r w:rsidRPr="007E74B8">
              <w:rPr>
                <w:rFonts w:cs="Tahoma"/>
                <w:b/>
              </w:rPr>
              <w:t>PASLAUGAS PERDAVĖ:</w:t>
            </w:r>
          </w:p>
          <w:p w14:paraId="17B094AB" w14:textId="77777777" w:rsidR="008D590E" w:rsidRPr="007E74B8" w:rsidRDefault="008D590E">
            <w:pPr>
              <w:widowControl w:val="0"/>
              <w:rPr>
                <w:rFonts w:cs="Tahoma"/>
              </w:rPr>
            </w:pPr>
            <w:r w:rsidRPr="007E74B8">
              <w:rPr>
                <w:rFonts w:cs="Tahoma"/>
                <w:b/>
              </w:rPr>
              <w:t>(Tiekėjo pavadinimas):</w:t>
            </w:r>
          </w:p>
        </w:tc>
      </w:tr>
      <w:tr w:rsidR="008D590E" w:rsidRPr="007E74B8" w14:paraId="4B64C1D2" w14:textId="77777777">
        <w:trPr>
          <w:trHeight w:val="862"/>
        </w:trPr>
        <w:tc>
          <w:tcPr>
            <w:tcW w:w="4959" w:type="dxa"/>
          </w:tcPr>
          <w:p w14:paraId="0CCB48ED" w14:textId="77777777" w:rsidR="008D590E" w:rsidRPr="007E74B8" w:rsidRDefault="008D590E">
            <w:pPr>
              <w:widowControl w:val="0"/>
              <w:rPr>
                <w:rFonts w:cs="Tahoma"/>
              </w:rPr>
            </w:pPr>
            <w:r w:rsidRPr="007E74B8">
              <w:rPr>
                <w:rFonts w:cs="Tahoma"/>
              </w:rPr>
              <w:t>______________________________</w:t>
            </w:r>
          </w:p>
          <w:p w14:paraId="6DB97659" w14:textId="77777777" w:rsidR="008D590E" w:rsidRPr="007E74B8" w:rsidRDefault="008D590E">
            <w:pPr>
              <w:widowControl w:val="0"/>
              <w:rPr>
                <w:rFonts w:cs="Tahoma"/>
              </w:rPr>
            </w:pPr>
            <w:bookmarkStart w:id="7" w:name="permission-for-group%3A310714910%3Aevery"/>
            <w:bookmarkEnd w:id="7"/>
            <w:r w:rsidRPr="007E74B8">
              <w:rPr>
                <w:rFonts w:cs="Tahoma"/>
                <w:bCs/>
              </w:rPr>
              <w:t>(atsakingo asmens pareigų pavadinimas)</w:t>
            </w:r>
          </w:p>
          <w:p w14:paraId="7EFE34C1"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8" w:name="permission-for-group%3A599210034%3Aevery"/>
            <w:bookmarkEnd w:id="8"/>
          </w:p>
        </w:tc>
        <w:tc>
          <w:tcPr>
            <w:tcW w:w="4652" w:type="dxa"/>
          </w:tcPr>
          <w:p w14:paraId="793ADD33" w14:textId="77777777" w:rsidR="008D590E" w:rsidRPr="007E74B8" w:rsidRDefault="008D590E">
            <w:pPr>
              <w:widowControl w:val="0"/>
              <w:rPr>
                <w:rFonts w:cs="Tahoma"/>
              </w:rPr>
            </w:pPr>
            <w:r w:rsidRPr="007E74B8">
              <w:rPr>
                <w:rFonts w:cs="Tahoma"/>
              </w:rPr>
              <w:t>____________________________</w:t>
            </w:r>
          </w:p>
          <w:p w14:paraId="6244EEED" w14:textId="77777777" w:rsidR="008D590E" w:rsidRPr="007E74B8" w:rsidRDefault="008D590E">
            <w:pPr>
              <w:widowControl w:val="0"/>
              <w:rPr>
                <w:rFonts w:cs="Tahoma"/>
              </w:rPr>
            </w:pPr>
            <w:bookmarkStart w:id="9" w:name="permission-for-group%3A2120436056%3Aever"/>
            <w:bookmarkEnd w:id="9"/>
            <w:r w:rsidRPr="007E74B8">
              <w:rPr>
                <w:rFonts w:cs="Tahoma"/>
                <w:bCs/>
              </w:rPr>
              <w:t xml:space="preserve">(atsakingo asmens pareigų pavadinimas) </w:t>
            </w:r>
          </w:p>
          <w:p w14:paraId="098EEE9D"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10" w:name="permission-for-group%3A1814260395%3Aever"/>
            <w:bookmarkEnd w:id="10"/>
          </w:p>
        </w:tc>
      </w:tr>
    </w:tbl>
    <w:p w14:paraId="736C6562" w14:textId="77777777" w:rsidR="008D590E" w:rsidRPr="007E74B8" w:rsidRDefault="008D590E" w:rsidP="008D590E">
      <w:pPr>
        <w:rPr>
          <w:rFonts w:cs="Tahoma"/>
        </w:rPr>
      </w:pPr>
    </w:p>
    <w:p w14:paraId="207A677A" w14:textId="77777777" w:rsidR="008D590E" w:rsidRPr="007E74B8" w:rsidRDefault="008D590E" w:rsidP="008D590E">
      <w:pPr>
        <w:rPr>
          <w:rFonts w:cs="Tahoma"/>
        </w:rPr>
      </w:pPr>
    </w:p>
    <w:p w14:paraId="12E06500" w14:textId="77777777" w:rsidR="008D590E" w:rsidRPr="007E74B8" w:rsidRDefault="008D590E" w:rsidP="008D590E">
      <w:pPr>
        <w:rPr>
          <w:rFonts w:cs="Tahoma"/>
        </w:rPr>
      </w:pPr>
    </w:p>
    <w:p w14:paraId="71D28DE1" w14:textId="77777777" w:rsidR="008D590E" w:rsidRDefault="008D590E">
      <w:pPr>
        <w:tabs>
          <w:tab w:val="left" w:pos="5400"/>
        </w:tabs>
        <w:jc w:val="center"/>
        <w:textAlignment w:val="center"/>
      </w:pPr>
    </w:p>
    <w:sectPr w:rsidR="008D590E">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46FF1" w14:textId="77777777" w:rsidR="00153409" w:rsidRDefault="00153409">
      <w:pPr>
        <w:rPr>
          <w:sz w:val="20"/>
        </w:rPr>
      </w:pPr>
      <w:r>
        <w:rPr>
          <w:sz w:val="20"/>
        </w:rPr>
        <w:separator/>
      </w:r>
    </w:p>
  </w:endnote>
  <w:endnote w:type="continuationSeparator" w:id="0">
    <w:p w14:paraId="1C06E2B3" w14:textId="77777777" w:rsidR="00153409" w:rsidRDefault="00153409">
      <w:pPr>
        <w:rPr>
          <w:sz w:val="20"/>
        </w:rPr>
      </w:pPr>
      <w:r>
        <w:rPr>
          <w:sz w:val="20"/>
        </w:rPr>
        <w:continuationSeparator/>
      </w:r>
    </w:p>
  </w:endnote>
  <w:endnote w:type="continuationNotice" w:id="1">
    <w:p w14:paraId="0B310013" w14:textId="77777777" w:rsidR="00153409" w:rsidRDefault="00153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AE78"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E927D" w14:textId="77777777" w:rsidR="00153409" w:rsidRDefault="00153409">
      <w:pPr>
        <w:rPr>
          <w:sz w:val="20"/>
        </w:rPr>
      </w:pPr>
      <w:r>
        <w:rPr>
          <w:sz w:val="20"/>
        </w:rPr>
        <w:separator/>
      </w:r>
    </w:p>
  </w:footnote>
  <w:footnote w:type="continuationSeparator" w:id="0">
    <w:p w14:paraId="5E9792C3" w14:textId="77777777" w:rsidR="00153409" w:rsidRDefault="00153409">
      <w:pPr>
        <w:rPr>
          <w:sz w:val="20"/>
        </w:rPr>
      </w:pPr>
      <w:r>
        <w:rPr>
          <w:sz w:val="20"/>
        </w:rPr>
        <w:continuationSeparator/>
      </w:r>
    </w:p>
  </w:footnote>
  <w:footnote w:type="continuationNotice" w:id="1">
    <w:p w14:paraId="522EEDA6" w14:textId="77777777" w:rsidR="00153409" w:rsidRDefault="00153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4E91"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F991393"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72AE"/>
    <w:multiLevelType w:val="multilevel"/>
    <w:tmpl w:val="8B5CBBF8"/>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C142F6"/>
    <w:multiLevelType w:val="multilevel"/>
    <w:tmpl w:val="4B684A28"/>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3B1689"/>
    <w:multiLevelType w:val="multilevel"/>
    <w:tmpl w:val="5F5E019A"/>
    <w:lvl w:ilvl="0">
      <w:start w:val="6"/>
      <w:numFmt w:val="decimal"/>
      <w:lvlText w:val="%1."/>
      <w:lvlJc w:val="left"/>
      <w:pPr>
        <w:ind w:left="540" w:hanging="540"/>
      </w:pPr>
      <w:rPr>
        <w:rFonts w:hint="default"/>
        <w:i/>
      </w:rPr>
    </w:lvl>
    <w:lvl w:ilvl="1">
      <w:start w:val="2"/>
      <w:numFmt w:val="decimal"/>
      <w:lvlText w:val="%1.%2."/>
      <w:lvlJc w:val="left"/>
      <w:pPr>
        <w:ind w:left="540" w:hanging="540"/>
      </w:pPr>
      <w:rPr>
        <w:rFonts w:hint="default"/>
        <w:i/>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 w15:restartNumberingAfterBreak="0">
    <w:nsid w:val="1CB46414"/>
    <w:multiLevelType w:val="multilevel"/>
    <w:tmpl w:val="39EEC62E"/>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CD46C9"/>
    <w:multiLevelType w:val="multilevel"/>
    <w:tmpl w:val="C36200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9510C"/>
    <w:multiLevelType w:val="multilevel"/>
    <w:tmpl w:val="1B003DC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2C580F"/>
    <w:multiLevelType w:val="hybridMultilevel"/>
    <w:tmpl w:val="0E180D36"/>
    <w:lvl w:ilvl="0" w:tplc="35EAC3F8">
      <w:start w:val="1"/>
      <w:numFmt w:val="decimal"/>
      <w:lvlText w:val="%1."/>
      <w:lvlJc w:val="left"/>
      <w:pPr>
        <w:ind w:left="720" w:hanging="360"/>
      </w:pPr>
    </w:lvl>
    <w:lvl w:ilvl="1" w:tplc="9946A500">
      <w:start w:val="1"/>
      <w:numFmt w:val="decimal"/>
      <w:lvlText w:val="%2."/>
      <w:lvlJc w:val="left"/>
      <w:pPr>
        <w:ind w:left="720" w:hanging="360"/>
      </w:pPr>
    </w:lvl>
    <w:lvl w:ilvl="2" w:tplc="6B2E5F84">
      <w:start w:val="1"/>
      <w:numFmt w:val="decimal"/>
      <w:lvlText w:val="%3."/>
      <w:lvlJc w:val="left"/>
      <w:pPr>
        <w:ind w:left="720" w:hanging="360"/>
      </w:pPr>
    </w:lvl>
    <w:lvl w:ilvl="3" w:tplc="E11457AE">
      <w:start w:val="1"/>
      <w:numFmt w:val="decimal"/>
      <w:lvlText w:val="%4."/>
      <w:lvlJc w:val="left"/>
      <w:pPr>
        <w:ind w:left="720" w:hanging="360"/>
      </w:pPr>
    </w:lvl>
    <w:lvl w:ilvl="4" w:tplc="3AA408E0">
      <w:start w:val="1"/>
      <w:numFmt w:val="decimal"/>
      <w:lvlText w:val="%5."/>
      <w:lvlJc w:val="left"/>
      <w:pPr>
        <w:ind w:left="720" w:hanging="360"/>
      </w:pPr>
    </w:lvl>
    <w:lvl w:ilvl="5" w:tplc="F08498D2">
      <w:start w:val="1"/>
      <w:numFmt w:val="decimal"/>
      <w:lvlText w:val="%6."/>
      <w:lvlJc w:val="left"/>
      <w:pPr>
        <w:ind w:left="720" w:hanging="360"/>
      </w:pPr>
    </w:lvl>
    <w:lvl w:ilvl="6" w:tplc="5D4CCB1C">
      <w:start w:val="1"/>
      <w:numFmt w:val="decimal"/>
      <w:lvlText w:val="%7."/>
      <w:lvlJc w:val="left"/>
      <w:pPr>
        <w:ind w:left="720" w:hanging="360"/>
      </w:pPr>
    </w:lvl>
    <w:lvl w:ilvl="7" w:tplc="A336CF76">
      <w:start w:val="1"/>
      <w:numFmt w:val="decimal"/>
      <w:lvlText w:val="%8."/>
      <w:lvlJc w:val="left"/>
      <w:pPr>
        <w:ind w:left="720" w:hanging="360"/>
      </w:pPr>
    </w:lvl>
    <w:lvl w:ilvl="8" w:tplc="8A682C82">
      <w:start w:val="1"/>
      <w:numFmt w:val="decimal"/>
      <w:lvlText w:val="%9."/>
      <w:lvlJc w:val="left"/>
      <w:pPr>
        <w:ind w:left="720" w:hanging="360"/>
      </w:pPr>
    </w:lvl>
  </w:abstractNum>
  <w:abstractNum w:abstractNumId="7"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F704103"/>
    <w:multiLevelType w:val="multilevel"/>
    <w:tmpl w:val="AECA1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013615">
    <w:abstractNumId w:val="4"/>
  </w:num>
  <w:num w:numId="2" w16cid:durableId="1683624866">
    <w:abstractNumId w:val="4"/>
    <w:lvlOverride w:ilvl="1">
      <w:startOverride w:val="1"/>
    </w:lvlOverride>
  </w:num>
  <w:num w:numId="3" w16cid:durableId="119226884">
    <w:abstractNumId w:val="5"/>
  </w:num>
  <w:num w:numId="4" w16cid:durableId="1766732361">
    <w:abstractNumId w:val="2"/>
  </w:num>
  <w:num w:numId="5" w16cid:durableId="493572565">
    <w:abstractNumId w:val="1"/>
  </w:num>
  <w:num w:numId="6" w16cid:durableId="1662855150">
    <w:abstractNumId w:val="6"/>
  </w:num>
  <w:num w:numId="7" w16cid:durableId="835266254">
    <w:abstractNumId w:val="3"/>
  </w:num>
  <w:num w:numId="8" w16cid:durableId="1424229026">
    <w:abstractNumId w:val="7"/>
  </w:num>
  <w:num w:numId="9" w16cid:durableId="1200557171">
    <w:abstractNumId w:val="0"/>
  </w:num>
  <w:num w:numId="10" w16cid:durableId="29749465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ta Urma">
    <w15:presenceInfo w15:providerId="Windows Live" w15:userId="93e010232f3717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724"/>
    <w:rsid w:val="00027B83"/>
    <w:rsid w:val="00052D5F"/>
    <w:rsid w:val="00054F9C"/>
    <w:rsid w:val="0005607C"/>
    <w:rsid w:val="0006105B"/>
    <w:rsid w:val="00062FD9"/>
    <w:rsid w:val="00077F78"/>
    <w:rsid w:val="00082C03"/>
    <w:rsid w:val="00090541"/>
    <w:rsid w:val="00090B34"/>
    <w:rsid w:val="00091A86"/>
    <w:rsid w:val="00092B74"/>
    <w:rsid w:val="0009530A"/>
    <w:rsid w:val="00096DD6"/>
    <w:rsid w:val="000A1444"/>
    <w:rsid w:val="000A25F6"/>
    <w:rsid w:val="000B0897"/>
    <w:rsid w:val="000B0977"/>
    <w:rsid w:val="000E0006"/>
    <w:rsid w:val="000E5660"/>
    <w:rsid w:val="00105646"/>
    <w:rsid w:val="001233B6"/>
    <w:rsid w:val="00130B1C"/>
    <w:rsid w:val="00132A4D"/>
    <w:rsid w:val="001413AB"/>
    <w:rsid w:val="00142D3D"/>
    <w:rsid w:val="00143ECD"/>
    <w:rsid w:val="001462EE"/>
    <w:rsid w:val="00147C3D"/>
    <w:rsid w:val="00152BFE"/>
    <w:rsid w:val="00153409"/>
    <w:rsid w:val="00176A56"/>
    <w:rsid w:val="00191C88"/>
    <w:rsid w:val="001B066D"/>
    <w:rsid w:val="001C4444"/>
    <w:rsid w:val="001C6AF4"/>
    <w:rsid w:val="001D1A00"/>
    <w:rsid w:val="001E424C"/>
    <w:rsid w:val="001F4254"/>
    <w:rsid w:val="001F7EA4"/>
    <w:rsid w:val="00200F58"/>
    <w:rsid w:val="0021091E"/>
    <w:rsid w:val="00215329"/>
    <w:rsid w:val="00216552"/>
    <w:rsid w:val="00216A96"/>
    <w:rsid w:val="002232CE"/>
    <w:rsid w:val="0023136F"/>
    <w:rsid w:val="00234FDE"/>
    <w:rsid w:val="00235FD2"/>
    <w:rsid w:val="002457C2"/>
    <w:rsid w:val="00255F35"/>
    <w:rsid w:val="0026435A"/>
    <w:rsid w:val="0026650F"/>
    <w:rsid w:val="002739BA"/>
    <w:rsid w:val="00275D66"/>
    <w:rsid w:val="00287AA0"/>
    <w:rsid w:val="00294666"/>
    <w:rsid w:val="002A01C9"/>
    <w:rsid w:val="002A09C2"/>
    <w:rsid w:val="002D16EC"/>
    <w:rsid w:val="002D393A"/>
    <w:rsid w:val="002D486F"/>
    <w:rsid w:val="002D5D84"/>
    <w:rsid w:val="002E0A5D"/>
    <w:rsid w:val="002E3A67"/>
    <w:rsid w:val="002F015A"/>
    <w:rsid w:val="002F3F66"/>
    <w:rsid w:val="0031705B"/>
    <w:rsid w:val="00327CE7"/>
    <w:rsid w:val="00334BE5"/>
    <w:rsid w:val="00356292"/>
    <w:rsid w:val="00361197"/>
    <w:rsid w:val="0037093F"/>
    <w:rsid w:val="003A54EC"/>
    <w:rsid w:val="003A6856"/>
    <w:rsid w:val="003B38E0"/>
    <w:rsid w:val="003B6152"/>
    <w:rsid w:val="003C2F44"/>
    <w:rsid w:val="003C44B1"/>
    <w:rsid w:val="003C4C9E"/>
    <w:rsid w:val="003E50BF"/>
    <w:rsid w:val="003F3198"/>
    <w:rsid w:val="00405D36"/>
    <w:rsid w:val="0041496F"/>
    <w:rsid w:val="00426C85"/>
    <w:rsid w:val="004456A1"/>
    <w:rsid w:val="00456C20"/>
    <w:rsid w:val="00460F74"/>
    <w:rsid w:val="00471C8B"/>
    <w:rsid w:val="0047273F"/>
    <w:rsid w:val="00476095"/>
    <w:rsid w:val="00483101"/>
    <w:rsid w:val="00491B65"/>
    <w:rsid w:val="004A10E9"/>
    <w:rsid w:val="004B0EE5"/>
    <w:rsid w:val="004B7BD2"/>
    <w:rsid w:val="004C614C"/>
    <w:rsid w:val="004C68CC"/>
    <w:rsid w:val="004C7B14"/>
    <w:rsid w:val="004D7F2A"/>
    <w:rsid w:val="004E772A"/>
    <w:rsid w:val="004F06FD"/>
    <w:rsid w:val="004F77F0"/>
    <w:rsid w:val="00504C30"/>
    <w:rsid w:val="00510458"/>
    <w:rsid w:val="005112A9"/>
    <w:rsid w:val="00527EB4"/>
    <w:rsid w:val="00541DF1"/>
    <w:rsid w:val="0054515C"/>
    <w:rsid w:val="00550AE7"/>
    <w:rsid w:val="00554E2D"/>
    <w:rsid w:val="00561168"/>
    <w:rsid w:val="00561AA1"/>
    <w:rsid w:val="005627A5"/>
    <w:rsid w:val="00563607"/>
    <w:rsid w:val="00563850"/>
    <w:rsid w:val="00563EE2"/>
    <w:rsid w:val="00571958"/>
    <w:rsid w:val="005B2344"/>
    <w:rsid w:val="005C1A98"/>
    <w:rsid w:val="005D1EC8"/>
    <w:rsid w:val="005D2755"/>
    <w:rsid w:val="005D57E6"/>
    <w:rsid w:val="005D6724"/>
    <w:rsid w:val="005F7025"/>
    <w:rsid w:val="00617420"/>
    <w:rsid w:val="006319C3"/>
    <w:rsid w:val="00632DE0"/>
    <w:rsid w:val="006362F5"/>
    <w:rsid w:val="006428AE"/>
    <w:rsid w:val="00642AE6"/>
    <w:rsid w:val="0065295E"/>
    <w:rsid w:val="00656A17"/>
    <w:rsid w:val="00660D1C"/>
    <w:rsid w:val="00662747"/>
    <w:rsid w:val="00673F51"/>
    <w:rsid w:val="006902FF"/>
    <w:rsid w:val="006A3F4D"/>
    <w:rsid w:val="006A4327"/>
    <w:rsid w:val="006B3322"/>
    <w:rsid w:val="006B36BE"/>
    <w:rsid w:val="006C64B0"/>
    <w:rsid w:val="006D2274"/>
    <w:rsid w:val="006D25E7"/>
    <w:rsid w:val="006F13CC"/>
    <w:rsid w:val="006F2D33"/>
    <w:rsid w:val="00702198"/>
    <w:rsid w:val="00723FBC"/>
    <w:rsid w:val="00725A9D"/>
    <w:rsid w:val="0073175C"/>
    <w:rsid w:val="00761366"/>
    <w:rsid w:val="00775A32"/>
    <w:rsid w:val="007A1416"/>
    <w:rsid w:val="007C523D"/>
    <w:rsid w:val="007D420E"/>
    <w:rsid w:val="007D6557"/>
    <w:rsid w:val="007E2CB0"/>
    <w:rsid w:val="00814AF1"/>
    <w:rsid w:val="008209BC"/>
    <w:rsid w:val="00834A62"/>
    <w:rsid w:val="0083773B"/>
    <w:rsid w:val="0084749C"/>
    <w:rsid w:val="00860CCE"/>
    <w:rsid w:val="00861104"/>
    <w:rsid w:val="008662C1"/>
    <w:rsid w:val="0088345A"/>
    <w:rsid w:val="0088548C"/>
    <w:rsid w:val="0088706B"/>
    <w:rsid w:val="00890552"/>
    <w:rsid w:val="008928A6"/>
    <w:rsid w:val="00892D52"/>
    <w:rsid w:val="008973DB"/>
    <w:rsid w:val="008A13F8"/>
    <w:rsid w:val="008A1FCC"/>
    <w:rsid w:val="008B0D05"/>
    <w:rsid w:val="008B38E3"/>
    <w:rsid w:val="008B3C4E"/>
    <w:rsid w:val="008B3E41"/>
    <w:rsid w:val="008D0656"/>
    <w:rsid w:val="008D590E"/>
    <w:rsid w:val="008E0E84"/>
    <w:rsid w:val="008F2BEF"/>
    <w:rsid w:val="008F3949"/>
    <w:rsid w:val="008F48AA"/>
    <w:rsid w:val="009021AF"/>
    <w:rsid w:val="00910F62"/>
    <w:rsid w:val="00921755"/>
    <w:rsid w:val="00927C77"/>
    <w:rsid w:val="009317F9"/>
    <w:rsid w:val="009412D0"/>
    <w:rsid w:val="00945599"/>
    <w:rsid w:val="00946C39"/>
    <w:rsid w:val="00957FF1"/>
    <w:rsid w:val="00964AB9"/>
    <w:rsid w:val="00965647"/>
    <w:rsid w:val="009728BC"/>
    <w:rsid w:val="00990975"/>
    <w:rsid w:val="0099498F"/>
    <w:rsid w:val="009A2799"/>
    <w:rsid w:val="009A37C3"/>
    <w:rsid w:val="009A54A6"/>
    <w:rsid w:val="009B3051"/>
    <w:rsid w:val="009B38DD"/>
    <w:rsid w:val="009B5B93"/>
    <w:rsid w:val="009C0C04"/>
    <w:rsid w:val="009D1874"/>
    <w:rsid w:val="009E07DC"/>
    <w:rsid w:val="009E5913"/>
    <w:rsid w:val="009F2834"/>
    <w:rsid w:val="009F2A42"/>
    <w:rsid w:val="009F44D7"/>
    <w:rsid w:val="009F4FDF"/>
    <w:rsid w:val="00A14525"/>
    <w:rsid w:val="00A17CC3"/>
    <w:rsid w:val="00A22F7B"/>
    <w:rsid w:val="00A460B2"/>
    <w:rsid w:val="00A70C04"/>
    <w:rsid w:val="00A911D0"/>
    <w:rsid w:val="00A919B7"/>
    <w:rsid w:val="00A9284E"/>
    <w:rsid w:val="00A95BE0"/>
    <w:rsid w:val="00AA2368"/>
    <w:rsid w:val="00AA5EE6"/>
    <w:rsid w:val="00AE481D"/>
    <w:rsid w:val="00AF07FC"/>
    <w:rsid w:val="00AF2D3A"/>
    <w:rsid w:val="00AF2DCC"/>
    <w:rsid w:val="00AF7324"/>
    <w:rsid w:val="00B25CFB"/>
    <w:rsid w:val="00B32608"/>
    <w:rsid w:val="00B35899"/>
    <w:rsid w:val="00B43BA9"/>
    <w:rsid w:val="00B62F0C"/>
    <w:rsid w:val="00B734F4"/>
    <w:rsid w:val="00B73BEE"/>
    <w:rsid w:val="00BA4E03"/>
    <w:rsid w:val="00BA588F"/>
    <w:rsid w:val="00BB1875"/>
    <w:rsid w:val="00BB641E"/>
    <w:rsid w:val="00BC7EA8"/>
    <w:rsid w:val="00BD75BB"/>
    <w:rsid w:val="00BE726D"/>
    <w:rsid w:val="00BF374E"/>
    <w:rsid w:val="00BF4D35"/>
    <w:rsid w:val="00BF696F"/>
    <w:rsid w:val="00C0563E"/>
    <w:rsid w:val="00C1315C"/>
    <w:rsid w:val="00C14427"/>
    <w:rsid w:val="00C15490"/>
    <w:rsid w:val="00C35A15"/>
    <w:rsid w:val="00C35CC5"/>
    <w:rsid w:val="00C4080A"/>
    <w:rsid w:val="00C41AFD"/>
    <w:rsid w:val="00C54076"/>
    <w:rsid w:val="00C57BAE"/>
    <w:rsid w:val="00C7036B"/>
    <w:rsid w:val="00C732ED"/>
    <w:rsid w:val="00C75370"/>
    <w:rsid w:val="00C810CC"/>
    <w:rsid w:val="00C93741"/>
    <w:rsid w:val="00CA3926"/>
    <w:rsid w:val="00CA7DE0"/>
    <w:rsid w:val="00CB04A7"/>
    <w:rsid w:val="00CB5015"/>
    <w:rsid w:val="00CB74C8"/>
    <w:rsid w:val="00CB7B28"/>
    <w:rsid w:val="00CC5E54"/>
    <w:rsid w:val="00CC67FE"/>
    <w:rsid w:val="00CC7884"/>
    <w:rsid w:val="00CD2AE9"/>
    <w:rsid w:val="00CF4B18"/>
    <w:rsid w:val="00D12E5F"/>
    <w:rsid w:val="00D312A5"/>
    <w:rsid w:val="00D501A2"/>
    <w:rsid w:val="00D534E3"/>
    <w:rsid w:val="00D55A6C"/>
    <w:rsid w:val="00D56ED8"/>
    <w:rsid w:val="00D57E31"/>
    <w:rsid w:val="00D6074B"/>
    <w:rsid w:val="00D611B7"/>
    <w:rsid w:val="00D6194B"/>
    <w:rsid w:val="00D62916"/>
    <w:rsid w:val="00D723AB"/>
    <w:rsid w:val="00D7661A"/>
    <w:rsid w:val="00D76C7F"/>
    <w:rsid w:val="00D83D06"/>
    <w:rsid w:val="00D8623F"/>
    <w:rsid w:val="00D93CBA"/>
    <w:rsid w:val="00D96FBD"/>
    <w:rsid w:val="00DA4E0C"/>
    <w:rsid w:val="00DD11B5"/>
    <w:rsid w:val="00DE2747"/>
    <w:rsid w:val="00DE5380"/>
    <w:rsid w:val="00DE7C89"/>
    <w:rsid w:val="00DF46A7"/>
    <w:rsid w:val="00E01D1A"/>
    <w:rsid w:val="00E2054A"/>
    <w:rsid w:val="00E26A14"/>
    <w:rsid w:val="00E33AA4"/>
    <w:rsid w:val="00E3411B"/>
    <w:rsid w:val="00E402EF"/>
    <w:rsid w:val="00E40705"/>
    <w:rsid w:val="00E51BF5"/>
    <w:rsid w:val="00E51ECB"/>
    <w:rsid w:val="00E623E4"/>
    <w:rsid w:val="00E76838"/>
    <w:rsid w:val="00E7766A"/>
    <w:rsid w:val="00E82912"/>
    <w:rsid w:val="00E87E79"/>
    <w:rsid w:val="00E97735"/>
    <w:rsid w:val="00EB1D9E"/>
    <w:rsid w:val="00EB6D4E"/>
    <w:rsid w:val="00EC5CF9"/>
    <w:rsid w:val="00ED00DC"/>
    <w:rsid w:val="00EE13D9"/>
    <w:rsid w:val="00F14623"/>
    <w:rsid w:val="00F24403"/>
    <w:rsid w:val="00F24B6F"/>
    <w:rsid w:val="00F260BB"/>
    <w:rsid w:val="00F2794C"/>
    <w:rsid w:val="00F31858"/>
    <w:rsid w:val="00F3301B"/>
    <w:rsid w:val="00F35227"/>
    <w:rsid w:val="00F37C6E"/>
    <w:rsid w:val="00F47E83"/>
    <w:rsid w:val="00F52D66"/>
    <w:rsid w:val="00F5554D"/>
    <w:rsid w:val="00F60BD9"/>
    <w:rsid w:val="00F614C2"/>
    <w:rsid w:val="00F66E4A"/>
    <w:rsid w:val="00F70036"/>
    <w:rsid w:val="00F722EE"/>
    <w:rsid w:val="00F85889"/>
    <w:rsid w:val="00F956F6"/>
    <w:rsid w:val="00FA2B04"/>
    <w:rsid w:val="00FA712C"/>
    <w:rsid w:val="00FC2DE7"/>
    <w:rsid w:val="00FC35EE"/>
    <w:rsid w:val="00FF6B01"/>
    <w:rsid w:val="00FF7631"/>
    <w:rsid w:val="21B5A4C1"/>
    <w:rsid w:val="251AA30F"/>
    <w:rsid w:val="437DE1D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2C6AF"/>
  <w15:docId w15:val="{BB31B3AD-AD6F-4C75-8B37-45568EC3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Pataisymai">
    <w:name w:val="Revision"/>
    <w:hidden/>
    <w:semiHidden/>
    <w:rsid w:val="00C41AFD"/>
  </w:style>
  <w:style w:type="character" w:styleId="Komentaronuoroda">
    <w:name w:val="annotation reference"/>
    <w:basedOn w:val="Numatytasispastraiposriftas"/>
    <w:uiPriority w:val="99"/>
    <w:unhideWhenUsed/>
    <w:rsid w:val="002D486F"/>
    <w:rPr>
      <w:sz w:val="16"/>
      <w:szCs w:val="16"/>
    </w:rPr>
  </w:style>
  <w:style w:type="paragraph" w:styleId="Komentarotekstas">
    <w:name w:val="annotation text"/>
    <w:basedOn w:val="prastasis"/>
    <w:link w:val="KomentarotekstasDiagrama"/>
    <w:uiPriority w:val="99"/>
    <w:unhideWhenUsed/>
    <w:rsid w:val="002D486F"/>
    <w:rPr>
      <w:sz w:val="20"/>
    </w:rPr>
  </w:style>
  <w:style w:type="character" w:customStyle="1" w:styleId="KomentarotekstasDiagrama">
    <w:name w:val="Komentaro tekstas Diagrama"/>
    <w:basedOn w:val="Numatytasispastraiposriftas"/>
    <w:link w:val="Komentarotekstas"/>
    <w:uiPriority w:val="99"/>
    <w:rsid w:val="002D486F"/>
    <w:rPr>
      <w:sz w:val="20"/>
    </w:rPr>
  </w:style>
  <w:style w:type="paragraph" w:styleId="Komentarotema">
    <w:name w:val="annotation subject"/>
    <w:basedOn w:val="Komentarotekstas"/>
    <w:next w:val="Komentarotekstas"/>
    <w:link w:val="KomentarotemaDiagrama"/>
    <w:semiHidden/>
    <w:unhideWhenUsed/>
    <w:rsid w:val="002D486F"/>
    <w:rPr>
      <w:b/>
      <w:bCs/>
    </w:rPr>
  </w:style>
  <w:style w:type="character" w:customStyle="1" w:styleId="KomentarotemaDiagrama">
    <w:name w:val="Komentaro tema Diagrama"/>
    <w:basedOn w:val="KomentarotekstasDiagrama"/>
    <w:link w:val="Komentarotema"/>
    <w:semiHidden/>
    <w:rsid w:val="002D486F"/>
    <w:rPr>
      <w:b/>
      <w:bCs/>
      <w:sz w:val="20"/>
    </w:rPr>
  </w:style>
  <w:style w:type="paragraph" w:styleId="Antrats">
    <w:name w:val="header"/>
    <w:basedOn w:val="prastasis"/>
    <w:link w:val="AntratsDiagrama"/>
    <w:unhideWhenUsed/>
    <w:rsid w:val="002D5D84"/>
    <w:pPr>
      <w:tabs>
        <w:tab w:val="center" w:pos="4819"/>
        <w:tab w:val="right" w:pos="9638"/>
      </w:tabs>
    </w:pPr>
  </w:style>
  <w:style w:type="character" w:customStyle="1" w:styleId="AntratsDiagrama">
    <w:name w:val="Antraštės Diagrama"/>
    <w:basedOn w:val="Numatytasispastraiposriftas"/>
    <w:link w:val="Antrats"/>
    <w:rsid w:val="002D5D84"/>
  </w:style>
  <w:style w:type="paragraph" w:styleId="Porat">
    <w:name w:val="footer"/>
    <w:basedOn w:val="prastasis"/>
    <w:link w:val="PoratDiagrama"/>
    <w:unhideWhenUsed/>
    <w:rsid w:val="002D5D84"/>
    <w:pPr>
      <w:tabs>
        <w:tab w:val="center" w:pos="4819"/>
        <w:tab w:val="right" w:pos="9638"/>
      </w:tabs>
    </w:pPr>
  </w:style>
  <w:style w:type="character" w:customStyle="1" w:styleId="PoratDiagrama">
    <w:name w:val="Poraštė Diagrama"/>
    <w:basedOn w:val="Numatytasispastraiposriftas"/>
    <w:link w:val="Porat"/>
    <w:rsid w:val="002D5D84"/>
  </w:style>
  <w:style w:type="character" w:styleId="Hipersaitas">
    <w:name w:val="Hyperlink"/>
    <w:rsid w:val="00A70C04"/>
    <w:rPr>
      <w:u w:val="single"/>
    </w:rPr>
  </w:style>
  <w:style w:type="paragraph" w:customStyle="1" w:styleId="Body2">
    <w:name w:val="Body 2"/>
    <w:rsid w:val="00A70C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styleId="Sraopastraipa">
    <w:name w:val="List Paragraph"/>
    <w:basedOn w:val="prastasis"/>
    <w:rsid w:val="009B3051"/>
    <w:pPr>
      <w:ind w:left="720"/>
      <w:contextualSpacing/>
    </w:pPr>
  </w:style>
  <w:style w:type="character" w:styleId="Neapdorotaspaminjimas">
    <w:name w:val="Unresolved Mention"/>
    <w:basedOn w:val="Numatytasispastraiposriftas"/>
    <w:uiPriority w:val="99"/>
    <w:semiHidden/>
    <w:unhideWhenUsed/>
    <w:rsid w:val="00892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30697089">
      <w:bodyDiv w:val="1"/>
      <w:marLeft w:val="0"/>
      <w:marRight w:val="0"/>
      <w:marTop w:val="0"/>
      <w:marBottom w:val="0"/>
      <w:divBdr>
        <w:top w:val="none" w:sz="0" w:space="0" w:color="auto"/>
        <w:left w:val="none" w:sz="0" w:space="0" w:color="auto"/>
        <w:bottom w:val="none" w:sz="0" w:space="0" w:color="auto"/>
        <w:right w:val="none" w:sz="0" w:space="0" w:color="auto"/>
      </w:divBdr>
    </w:div>
    <w:div w:id="26242459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3742269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60736660">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091657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rukiene@inovacijuagentur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65F9D9BAB745AFBFC0045C448C22BB"/>
        <w:category>
          <w:name w:val="Bendrosios nuostatos"/>
          <w:gallery w:val="placeholder"/>
        </w:category>
        <w:types>
          <w:type w:val="bbPlcHdr"/>
        </w:types>
        <w:behaviors>
          <w:behavior w:val="content"/>
        </w:behaviors>
        <w:guid w:val="{5EB46A12-2AF9-4D68-BC60-24E77AE51AC6}"/>
      </w:docPartPr>
      <w:docPartBody>
        <w:p w:rsidR="003969F3" w:rsidRDefault="00DF4F69" w:rsidP="00DF4F69">
          <w:pPr>
            <w:pStyle w:val="3E65F9D9BAB745AFBFC0045C448C22BB"/>
          </w:pPr>
          <w:r w:rsidRPr="00B61D3B">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69"/>
    <w:rsid w:val="00040E22"/>
    <w:rsid w:val="00052D5F"/>
    <w:rsid w:val="00062FD9"/>
    <w:rsid w:val="00077F78"/>
    <w:rsid w:val="00087F33"/>
    <w:rsid w:val="0009268A"/>
    <w:rsid w:val="00092B74"/>
    <w:rsid w:val="000B7035"/>
    <w:rsid w:val="001446C4"/>
    <w:rsid w:val="001B1B20"/>
    <w:rsid w:val="002457C2"/>
    <w:rsid w:val="002D16EC"/>
    <w:rsid w:val="0031705B"/>
    <w:rsid w:val="00385892"/>
    <w:rsid w:val="003969F3"/>
    <w:rsid w:val="003A4346"/>
    <w:rsid w:val="00527EB4"/>
    <w:rsid w:val="005E47EE"/>
    <w:rsid w:val="00632DE0"/>
    <w:rsid w:val="006428AE"/>
    <w:rsid w:val="0064324A"/>
    <w:rsid w:val="00725A9D"/>
    <w:rsid w:val="00775A32"/>
    <w:rsid w:val="007F5AE0"/>
    <w:rsid w:val="00827CC9"/>
    <w:rsid w:val="008302D9"/>
    <w:rsid w:val="0088345A"/>
    <w:rsid w:val="008A13F8"/>
    <w:rsid w:val="008D5D48"/>
    <w:rsid w:val="00927C77"/>
    <w:rsid w:val="009B2A86"/>
    <w:rsid w:val="00A2373E"/>
    <w:rsid w:val="00AF07FC"/>
    <w:rsid w:val="00B62F0C"/>
    <w:rsid w:val="00BF374E"/>
    <w:rsid w:val="00C57BAE"/>
    <w:rsid w:val="00C7036B"/>
    <w:rsid w:val="00C732ED"/>
    <w:rsid w:val="00CD2AE9"/>
    <w:rsid w:val="00CE4317"/>
    <w:rsid w:val="00DE7C89"/>
    <w:rsid w:val="00DF4F69"/>
    <w:rsid w:val="00F35227"/>
    <w:rsid w:val="00FA71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DF4F69"/>
    <w:rPr>
      <w:color w:val="808080"/>
    </w:rPr>
  </w:style>
  <w:style w:type="paragraph" w:customStyle="1" w:styleId="3E65F9D9BAB745AFBFC0045C448C22BB">
    <w:name w:val="3E65F9D9BAB745AFBFC0045C448C22BB"/>
    <w:rsid w:val="00DF4F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33</Pages>
  <Words>65777</Words>
  <Characters>37493</Characters>
  <Application>Microsoft Office Word</Application>
  <DocSecurity>0</DocSecurity>
  <Lines>312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cp:lastModifiedBy>Indrė Valiukienė</cp:lastModifiedBy>
  <cp:revision>133</cp:revision>
  <cp:lastPrinted>2017-06-30T19:42:00Z</cp:lastPrinted>
  <dcterms:created xsi:type="dcterms:W3CDTF">2025-01-19T05:59:00Z</dcterms:created>
  <dcterms:modified xsi:type="dcterms:W3CDTF">2025-03-13T14:21:00Z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